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6E6" w:rsidRDefault="005049D2">
      <w:pPr>
        <w:pStyle w:val="m-Rapports"/>
        <w:spacing w:before="227"/>
        <w:jc w:val="center"/>
        <w:rPr>
          <w:rFonts w:ascii="Arial" w:eastAsia="MS Mincho" w:hAnsi="Arial" w:cs="Tahoma"/>
          <w:bCs/>
          <w:color w:val="000000"/>
          <w:sz w:val="36"/>
          <w:szCs w:val="36"/>
        </w:rPr>
      </w:pPr>
      <w:r>
        <w:rPr>
          <w:rFonts w:ascii="Arial" w:eastAsia="MS Mincho" w:hAnsi="Arial" w:cs="Tahoma"/>
          <w:bCs/>
          <w:color w:val="000000"/>
          <w:sz w:val="36"/>
          <w:szCs w:val="36"/>
        </w:rPr>
        <w:t>Examen au cas par cas – document d’urbanisme</w:t>
      </w:r>
    </w:p>
    <w:p w:rsidR="00BB56E6" w:rsidRDefault="005049D2">
      <w:pPr>
        <w:pStyle w:val="m-Rapports"/>
        <w:spacing w:after="113"/>
        <w:jc w:val="center"/>
        <w:rPr>
          <w:rFonts w:ascii="Arial" w:eastAsia="MS Mincho" w:hAnsi="Arial" w:cs="Tahoma"/>
          <w:bCs/>
          <w:color w:val="000000"/>
          <w:sz w:val="32"/>
          <w:szCs w:val="32"/>
        </w:rPr>
      </w:pPr>
      <w:r>
        <w:rPr>
          <w:rFonts w:ascii="Arial" w:eastAsia="MS Mincho" w:hAnsi="Arial" w:cs="Tahoma"/>
          <w:bCs/>
          <w:color w:val="000000"/>
          <w:sz w:val="32"/>
          <w:szCs w:val="32"/>
        </w:rPr>
        <w:t>Élaboration et Procédures D’ÉVOLUTION</w:t>
      </w:r>
    </w:p>
    <w:tbl>
      <w:tblPr>
        <w:tblW w:w="10772" w:type="dxa"/>
        <w:tblInd w:w="170" w:type="dxa"/>
        <w:tblLayout w:type="fixed"/>
        <w:tblCellMar>
          <w:left w:w="10" w:type="dxa"/>
          <w:right w:w="10" w:type="dxa"/>
        </w:tblCellMar>
        <w:tblLook w:val="0000" w:firstRow="0" w:lastRow="0" w:firstColumn="0" w:lastColumn="0" w:noHBand="0" w:noVBand="0"/>
      </w:tblPr>
      <w:tblGrid>
        <w:gridCol w:w="10772"/>
      </w:tblGrid>
      <w:tr w:rsidR="00BB56E6">
        <w:trPr>
          <w:tblHeader/>
        </w:trPr>
        <w:tc>
          <w:tcPr>
            <w:tcW w:w="10772" w:type="dxa"/>
            <w:tcBorders>
              <w:top w:val="single" w:sz="2" w:space="0" w:color="000000"/>
              <w:left w:val="single" w:sz="2" w:space="0" w:color="000000"/>
              <w:bottom w:val="single" w:sz="2" w:space="0" w:color="000000"/>
              <w:right w:val="single" w:sz="2" w:space="0" w:color="000000"/>
            </w:tcBorders>
            <w:tcMar>
              <w:top w:w="170" w:type="dxa"/>
              <w:left w:w="170" w:type="dxa"/>
              <w:bottom w:w="170" w:type="dxa"/>
              <w:right w:w="170" w:type="dxa"/>
            </w:tcMar>
          </w:tcPr>
          <w:p w:rsidR="00BB56E6" w:rsidRDefault="005049D2">
            <w:pPr>
              <w:pStyle w:val="TableContents"/>
              <w:jc w:val="both"/>
              <w:rPr>
                <w:i/>
                <w:iCs/>
                <w:szCs w:val="24"/>
              </w:rPr>
            </w:pPr>
            <w:r>
              <w:rPr>
                <w:i/>
                <w:iCs/>
                <w:szCs w:val="24"/>
              </w:rPr>
              <w:t>Ce formulaire a été conçu pour vous aider dans la transmission des informations nécessaires à l’examen au cas par cas de votre projet de document d’urbanisme telles que mentionnées à l’article R104-30 du code de l’urbanisme. Il peut être utilisé pour l’ensemble des procédures concernées par l’examen au cas par cas : élaboration, révision, modification ou déclaration de projet. Les réponses à apporter doivent être adaptées en fonction de la nature de votre projet, à partir des connaissances dont vous disposez.</w:t>
            </w:r>
          </w:p>
          <w:p w:rsidR="00BB56E6" w:rsidRDefault="005049D2">
            <w:pPr>
              <w:pStyle w:val="TableContents"/>
              <w:spacing w:before="113" w:after="113"/>
              <w:jc w:val="both"/>
              <w:rPr>
                <w:i/>
                <w:iCs/>
                <w:szCs w:val="24"/>
              </w:rPr>
            </w:pPr>
            <w:r>
              <w:rPr>
                <w:i/>
                <w:iCs/>
                <w:szCs w:val="24"/>
              </w:rPr>
              <w:t>En application de l’article R122-18 II du code de l’environnement, ces informations sont mises en ligne sur notre site internet.</w:t>
            </w:r>
          </w:p>
          <w:p w:rsidR="00BB56E6" w:rsidRDefault="005049D2">
            <w:pPr>
              <w:pStyle w:val="TableContents"/>
              <w:jc w:val="both"/>
              <w:rPr>
                <w:b/>
                <w:bCs/>
                <w:i/>
                <w:iCs/>
                <w:szCs w:val="24"/>
              </w:rPr>
            </w:pPr>
            <w:r>
              <w:rPr>
                <w:b/>
                <w:bCs/>
                <w:i/>
                <w:iCs/>
                <w:szCs w:val="24"/>
              </w:rPr>
              <w:t>Ce formulaire doit être accompagné de tous les documents justificatifs permettant à l’autorité environnementale de comprendre votre projet, de connaître son environnement humain et naturel et d’évaluer les enjeux environnementaux (projet de règlement et de zonage, projet d’OAP,…), à  transmettre en annexe.</w:t>
            </w:r>
          </w:p>
          <w:p w:rsidR="00BB56E6" w:rsidRDefault="00BB56E6">
            <w:pPr>
              <w:pStyle w:val="TableContents"/>
              <w:tabs>
                <w:tab w:val="left" w:pos="311"/>
              </w:tabs>
              <w:ind w:right="161"/>
              <w:jc w:val="center"/>
              <w:rPr>
                <w:i/>
                <w:iCs/>
                <w:szCs w:val="24"/>
              </w:rPr>
            </w:pPr>
          </w:p>
          <w:p w:rsidR="00BB56E6" w:rsidRDefault="005049D2">
            <w:pPr>
              <w:pStyle w:val="TableContents"/>
              <w:tabs>
                <w:tab w:val="left" w:pos="311"/>
              </w:tabs>
              <w:ind w:right="161"/>
              <w:jc w:val="center"/>
            </w:pPr>
            <w:r>
              <w:rPr>
                <w:i/>
                <w:iCs/>
                <w:sz w:val="20"/>
              </w:rPr>
              <w:t>Les liens Internet sont donnés à titre indicatif</w:t>
            </w:r>
          </w:p>
        </w:tc>
      </w:tr>
    </w:tbl>
    <w:p w:rsidR="00BB56E6" w:rsidRDefault="005049D2" w:rsidP="00591744">
      <w:pPr>
        <w:pStyle w:val="Titre1"/>
        <w:numPr>
          <w:ilvl w:val="0"/>
          <w:numId w:val="8"/>
        </w:numPr>
      </w:pPr>
      <w:r>
        <w:t>Intitulé de votre projet et son état d’avancement</w:t>
      </w:r>
    </w:p>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541"/>
        <w:gridCol w:w="6229"/>
      </w:tblGrid>
      <w:tr w:rsidR="00BB56E6">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1.1 Renseignements généraux</w:t>
            </w:r>
          </w:p>
        </w:tc>
      </w:tr>
      <w:tr w:rsidR="00BB56E6">
        <w:tc>
          <w:tcPr>
            <w:tcW w:w="4541"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procédure souhaitez-vous réaliser ?</w:t>
            </w:r>
          </w:p>
        </w:tc>
        <w:tc>
          <w:tcPr>
            <w:tcW w:w="6229" w:type="dxa"/>
            <w:tcBorders>
              <w:top w:val="single" w:sz="4" w:space="0" w:color="000000"/>
              <w:left w:val="single" w:sz="4" w:space="0" w:color="000000"/>
              <w:bottom w:val="single" w:sz="4" w:space="0" w:color="000000"/>
              <w:right w:val="single" w:sz="4" w:space="0" w:color="000000"/>
            </w:tcBorders>
            <w:shd w:val="clear" w:color="auto" w:fill="E6E6FF"/>
            <w:tcMar>
              <w:top w:w="70" w:type="dxa"/>
              <w:left w:w="70" w:type="dxa"/>
              <w:bottom w:w="7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Quelle(s) est (sont) la (les) commune(s) concernée(s) par votre projet ?</w:t>
            </w:r>
          </w:p>
        </w:tc>
      </w:tr>
      <w:tr w:rsidR="00BB56E6">
        <w:tc>
          <w:tcPr>
            <w:tcW w:w="4541"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9563C">
            <w:pPr>
              <w:pStyle w:val="Standard"/>
              <w:snapToGrid w:val="0"/>
              <w:jc w:val="both"/>
              <w:rPr>
                <w:rFonts w:ascii="Arial" w:hAnsi="Arial"/>
              </w:rPr>
            </w:pPr>
            <w:r>
              <w:rPr>
                <w:rFonts w:ascii="Arial" w:hAnsi="Arial"/>
                <w:i/>
                <w:iCs/>
                <w:sz w:val="20"/>
              </w:rPr>
              <w:t>Modification n°9 du POS valant PLU</w:t>
            </w:r>
          </w:p>
          <w:p w:rsidR="00BB56E6" w:rsidRDefault="00BB56E6">
            <w:pPr>
              <w:pStyle w:val="Standard"/>
              <w:snapToGrid w:val="0"/>
              <w:jc w:val="both"/>
              <w:rPr>
                <w:rFonts w:ascii="Arial" w:hAnsi="Arial"/>
              </w:rPr>
            </w:pPr>
          </w:p>
        </w:tc>
        <w:tc>
          <w:tcPr>
            <w:tcW w:w="6229"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BB56E6" w:rsidRDefault="00BB56E6">
            <w:pPr>
              <w:pStyle w:val="Standard"/>
              <w:snapToGrid w:val="0"/>
              <w:jc w:val="both"/>
            </w:pPr>
          </w:p>
          <w:p w:rsidR="00BB56E6" w:rsidRDefault="0089563C">
            <w:pPr>
              <w:pStyle w:val="TableContents"/>
            </w:pPr>
            <w:r>
              <w:t>Challes-les-Eaux</w:t>
            </w:r>
            <w:r w:rsidR="00AE284F">
              <w:t xml:space="preserve"> (73)</w:t>
            </w:r>
          </w:p>
          <w:p w:rsidR="00BB56E6" w:rsidRDefault="00BB56E6">
            <w:pPr>
              <w:pStyle w:val="TableContents"/>
            </w:pPr>
          </w:p>
          <w:p w:rsidR="00BB56E6" w:rsidRDefault="00BB56E6">
            <w:pPr>
              <w:pStyle w:val="TableContents"/>
            </w:pPr>
          </w:p>
          <w:p w:rsidR="00BB56E6" w:rsidRDefault="00BB56E6">
            <w:pPr>
              <w:pStyle w:val="TableContents"/>
            </w:pPr>
          </w:p>
        </w:tc>
      </w:tr>
    </w:tbl>
    <w:p w:rsidR="00BB56E6" w:rsidRDefault="00BB56E6">
      <w:pPr>
        <w:pStyle w:val="Standard"/>
        <w:rPr>
          <w:rFonts w:ascii="Arial" w:hAnsi="Arial"/>
        </w:rPr>
      </w:pPr>
    </w:p>
    <w:tbl>
      <w:tblPr>
        <w:tblW w:w="10776" w:type="dxa"/>
        <w:tblInd w:w="1" w:type="dxa"/>
        <w:tblLayout w:type="fixed"/>
        <w:tblCellMar>
          <w:left w:w="10" w:type="dxa"/>
          <w:right w:w="10" w:type="dxa"/>
        </w:tblCellMar>
        <w:tblLook w:val="0000" w:firstRow="0" w:lastRow="0" w:firstColumn="0" w:lastColumn="0" w:noHBand="0" w:noVBand="0"/>
      </w:tblPr>
      <w:tblGrid>
        <w:gridCol w:w="4132"/>
        <w:gridCol w:w="6644"/>
      </w:tblGrid>
      <w:tr w:rsidR="00BB56E6">
        <w:trPr>
          <w:tblHead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1.2 En cas d’élaboration ou de révision générale de PLU ou PLUi :</w:t>
            </w:r>
          </w:p>
        </w:tc>
      </w:tr>
      <w:tr w:rsidR="00BB56E6">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color w:val="auto"/>
                <w:sz w:val="20"/>
              </w:rPr>
              <w:t>Le cas échéant, quelle est la d</w:t>
            </w:r>
            <w:r>
              <w:rPr>
                <w:rFonts w:ascii="Arial" w:hAnsi="Arial"/>
                <w:sz w:val="20"/>
              </w:rPr>
              <w:t>ate de débat de votre PADD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BB56E6" w:rsidRDefault="00AE284F">
            <w:pPr>
              <w:pStyle w:val="Standard"/>
              <w:snapToGrid w:val="0"/>
              <w:rPr>
                <w:rFonts w:ascii="Arial" w:hAnsi="Arial"/>
                <w:color w:val="auto"/>
                <w:szCs w:val="24"/>
              </w:rPr>
            </w:pPr>
            <w:r>
              <w:rPr>
                <w:rFonts w:ascii="Arial" w:hAnsi="Arial"/>
                <w:color w:val="auto"/>
                <w:szCs w:val="24"/>
              </w:rPr>
              <w:t>/</w:t>
            </w:r>
          </w:p>
        </w:tc>
      </w:tr>
      <w:tr w:rsidR="00BB56E6">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De même, connaissez-vous la date prévisionnelle de l’arrêt de votre projet ?</w:t>
            </w:r>
          </w:p>
        </w:tc>
        <w:tc>
          <w:tcPr>
            <w:tcW w:w="6644"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BB56E6" w:rsidRDefault="00AE284F">
            <w:pPr>
              <w:pStyle w:val="Standard"/>
              <w:snapToGrid w:val="0"/>
              <w:rPr>
                <w:rFonts w:ascii="Arial" w:hAnsi="Arial"/>
              </w:rPr>
            </w:pPr>
            <w:r>
              <w:rPr>
                <w:rFonts w:ascii="Arial" w:hAnsi="Arial"/>
              </w:rPr>
              <w:t>/</w:t>
            </w:r>
          </w:p>
        </w:tc>
      </w:tr>
    </w:tbl>
    <w:p w:rsidR="00BB56E6" w:rsidRDefault="00BB56E6">
      <w:pPr>
        <w:pStyle w:val="Standard"/>
        <w:rPr>
          <w:rFonts w:ascii="Arial" w:hAnsi="Arial"/>
        </w:rPr>
      </w:pPr>
    </w:p>
    <w:p w:rsidR="00BB56E6" w:rsidRDefault="005049D2" w:rsidP="00591744">
      <w:pPr>
        <w:pStyle w:val="Titre1"/>
        <w:numPr>
          <w:ilvl w:val="0"/>
          <w:numId w:val="8"/>
        </w:numPr>
      </w:pPr>
      <w:r>
        <w:t>Coordonnées</w:t>
      </w:r>
    </w:p>
    <w:p w:rsidR="00BB56E6" w:rsidRDefault="00BB56E6">
      <w:pPr>
        <w:pStyle w:val="Standard"/>
        <w:rPr>
          <w:rFonts w:ascii="Arial" w:hAnsi="Arial"/>
        </w:rPr>
      </w:pPr>
    </w:p>
    <w:tbl>
      <w:tblPr>
        <w:tblW w:w="10759" w:type="dxa"/>
        <w:tblInd w:w="1" w:type="dxa"/>
        <w:tblLayout w:type="fixed"/>
        <w:tblCellMar>
          <w:left w:w="10" w:type="dxa"/>
          <w:right w:w="10" w:type="dxa"/>
        </w:tblCellMar>
        <w:tblLook w:val="0000" w:firstRow="0" w:lastRow="0" w:firstColumn="0" w:lastColumn="0" w:noHBand="0" w:noVBand="0"/>
      </w:tblPr>
      <w:tblGrid>
        <w:gridCol w:w="3518"/>
        <w:gridCol w:w="7241"/>
      </w:tblGrid>
      <w:tr w:rsidR="00BB56E6">
        <w:trPr>
          <w:tblHeader/>
        </w:trPr>
        <w:tc>
          <w:tcPr>
            <w:tcW w:w="10759"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113" w:after="113"/>
            </w:pPr>
            <w:r>
              <w:t>2.1 Identification de la personne publique responsable</w:t>
            </w:r>
          </w:p>
        </w:tc>
      </w:tr>
      <w:tr w:rsidR="00BB56E6">
        <w:tc>
          <w:tcPr>
            <w:tcW w:w="351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Qui est la personne publique responsable ?</w:t>
            </w:r>
          </w:p>
        </w:tc>
        <w:tc>
          <w:tcPr>
            <w:tcW w:w="724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B56E6" w:rsidRPr="00AE284F" w:rsidRDefault="00AE284F">
            <w:pPr>
              <w:pStyle w:val="Standard"/>
              <w:snapToGrid w:val="0"/>
              <w:jc w:val="both"/>
              <w:rPr>
                <w:rFonts w:ascii="Arial" w:hAnsi="Arial"/>
                <w:sz w:val="20"/>
              </w:rPr>
            </w:pPr>
            <w:r w:rsidRPr="00AE284F">
              <w:rPr>
                <w:rFonts w:ascii="Arial" w:hAnsi="Arial"/>
                <w:sz w:val="20"/>
              </w:rPr>
              <w:t>Grand Chambéry</w:t>
            </w:r>
          </w:p>
          <w:p w:rsidR="00AE284F" w:rsidRPr="00AE284F" w:rsidRDefault="00AE284F" w:rsidP="00AE284F">
            <w:pPr>
              <w:snapToGrid w:val="0"/>
              <w:jc w:val="both"/>
              <w:rPr>
                <w:rFonts w:ascii="Arial" w:hAnsi="Arial" w:cs="Arial"/>
                <w:sz w:val="20"/>
                <w:szCs w:val="20"/>
              </w:rPr>
            </w:pPr>
            <w:r w:rsidRPr="00AE284F">
              <w:rPr>
                <w:rFonts w:ascii="Arial" w:hAnsi="Arial" w:cs="Arial"/>
                <w:sz w:val="20"/>
                <w:szCs w:val="20"/>
              </w:rPr>
              <w:t>Direction de l’urbanisme et du développement local</w:t>
            </w:r>
          </w:p>
          <w:p w:rsidR="00BB56E6" w:rsidRPr="00AE284F" w:rsidRDefault="00AE284F" w:rsidP="00AE284F">
            <w:pPr>
              <w:snapToGrid w:val="0"/>
              <w:jc w:val="both"/>
              <w:rPr>
                <w:rFonts w:ascii="Arial" w:hAnsi="Arial" w:cs="Arial"/>
              </w:rPr>
            </w:pPr>
            <w:r w:rsidRPr="00AE284F">
              <w:rPr>
                <w:rFonts w:ascii="Arial" w:hAnsi="Arial" w:cs="Arial"/>
                <w:sz w:val="20"/>
                <w:szCs w:val="20"/>
              </w:rPr>
              <w:t xml:space="preserve">106  allée des </w:t>
            </w:r>
            <w:proofErr w:type="spellStart"/>
            <w:r w:rsidRPr="00AE284F">
              <w:rPr>
                <w:rFonts w:ascii="Arial" w:hAnsi="Arial" w:cs="Arial"/>
                <w:sz w:val="20"/>
                <w:szCs w:val="20"/>
              </w:rPr>
              <w:t>Blachères</w:t>
            </w:r>
            <w:proofErr w:type="spellEnd"/>
            <w:r w:rsidRPr="00AE284F">
              <w:rPr>
                <w:rFonts w:ascii="Arial" w:hAnsi="Arial" w:cs="Arial"/>
                <w:sz w:val="20"/>
                <w:szCs w:val="20"/>
              </w:rPr>
              <w:t xml:space="preserve"> – CS 82618 – 73026 Chambéry cedex</w:t>
            </w:r>
          </w:p>
        </w:tc>
      </w:tr>
      <w:tr w:rsidR="00BB56E6">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rsidP="00EF2D56">
            <w:pPr>
              <w:pStyle w:val="Titre2"/>
              <w:snapToGrid w:val="0"/>
              <w:jc w:val="both"/>
              <w:rPr>
                <w:rFonts w:cs="Times New Roman"/>
                <w:b w:val="0"/>
                <w:bCs w:val="0"/>
                <w:i w:val="0"/>
                <w:iCs w:val="0"/>
                <w:color w:val="auto"/>
              </w:rPr>
            </w:pPr>
            <w:r>
              <w:rPr>
                <w:rFonts w:cs="Times New Roman"/>
                <w:b w:val="0"/>
                <w:bCs w:val="0"/>
                <w:i w:val="0"/>
                <w:iCs w:val="0"/>
                <w:color w:val="auto"/>
              </w:rPr>
              <w:t>Coordonnées pour les échanges administratifs : adresse, téléphone, courriel ?</w:t>
            </w:r>
          </w:p>
        </w:tc>
        <w:tc>
          <w:tcPr>
            <w:tcW w:w="7241"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AE284F" w:rsidRPr="00AE284F" w:rsidRDefault="00AE284F" w:rsidP="00EF2D56">
            <w:pPr>
              <w:snapToGrid w:val="0"/>
              <w:jc w:val="both"/>
              <w:rPr>
                <w:rFonts w:ascii="Arial" w:hAnsi="Arial" w:cs="Arial"/>
                <w:sz w:val="20"/>
                <w:szCs w:val="20"/>
              </w:rPr>
            </w:pPr>
            <w:r w:rsidRPr="00AE284F">
              <w:rPr>
                <w:rFonts w:ascii="Arial" w:hAnsi="Arial" w:cs="Arial"/>
                <w:sz w:val="20"/>
                <w:szCs w:val="20"/>
              </w:rPr>
              <w:t>Claire POURCHET – chargée de mission urbanisme planification</w:t>
            </w:r>
          </w:p>
          <w:p w:rsidR="00AE284F" w:rsidRPr="00AE284F" w:rsidRDefault="0089563C" w:rsidP="00EF2D56">
            <w:pPr>
              <w:snapToGrid w:val="0"/>
              <w:jc w:val="both"/>
              <w:rPr>
                <w:rFonts w:ascii="Arial" w:hAnsi="Arial" w:cs="Arial"/>
                <w:sz w:val="20"/>
                <w:szCs w:val="20"/>
              </w:rPr>
            </w:pPr>
            <w:hyperlink r:id="rId8" w:history="1">
              <w:r w:rsidR="00AE284F" w:rsidRPr="00AE284F">
                <w:rPr>
                  <w:rStyle w:val="Lienhypertexte"/>
                  <w:rFonts w:ascii="Arial" w:hAnsi="Arial" w:cs="Arial"/>
                  <w:sz w:val="20"/>
                  <w:szCs w:val="20"/>
                </w:rPr>
                <w:t>claire.pourchet@grandchambery.fr</w:t>
              </w:r>
            </w:hyperlink>
          </w:p>
          <w:p w:rsidR="00BB56E6" w:rsidRDefault="00AE284F" w:rsidP="00EF2D56">
            <w:pPr>
              <w:pStyle w:val="Standard"/>
              <w:snapToGrid w:val="0"/>
              <w:jc w:val="both"/>
              <w:rPr>
                <w:rFonts w:ascii="Arial" w:hAnsi="Arial"/>
              </w:rPr>
            </w:pPr>
            <w:r w:rsidRPr="00AE284F">
              <w:rPr>
                <w:rFonts w:ascii="Arial" w:hAnsi="Arial" w:cs="Arial"/>
                <w:sz w:val="20"/>
              </w:rPr>
              <w:t>tel. 04 79 26 88 86 - port. 07 63 86 88 02</w:t>
            </w:r>
          </w:p>
        </w:tc>
      </w:tr>
    </w:tbl>
    <w:p w:rsidR="005049D2" w:rsidRDefault="005049D2" w:rsidP="00EF2D56">
      <w:pPr>
        <w:jc w:val="both"/>
        <w:rPr>
          <w:rFonts w:hint="eastAsia"/>
          <w:vanish/>
        </w:rPr>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BB56E6">
        <w:trPr>
          <w:trHeight w:val="324"/>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rsidP="00EF2D56">
            <w:pPr>
              <w:pStyle w:val="Titre2"/>
              <w:jc w:val="both"/>
            </w:pPr>
            <w:r>
              <w:t>NB : Vous indiquerez également en annexe 1 les coordonnées d’une personne ressource que nous pourrons joindre en cas de questions sur votre dossier. Ces coordonnées ne sont pas diffusées sur notre site internet.</w:t>
            </w:r>
          </w:p>
        </w:tc>
      </w:tr>
    </w:tbl>
    <w:p w:rsidR="00BB56E6" w:rsidRDefault="00BB56E6">
      <w:pPr>
        <w:pStyle w:val="Standard"/>
        <w:rPr>
          <w:rFonts w:ascii="Arial" w:hAnsi="Arial"/>
        </w:rPr>
      </w:pPr>
    </w:p>
    <w:p w:rsidR="00BB56E6" w:rsidRDefault="005049D2" w:rsidP="00591744">
      <w:pPr>
        <w:pStyle w:val="Titre1"/>
        <w:numPr>
          <w:ilvl w:val="0"/>
          <w:numId w:val="8"/>
        </w:numPr>
      </w:pPr>
      <w:r>
        <w:lastRenderedPageBreak/>
        <w:t>Caractéristiques générales de votre projet</w:t>
      </w:r>
    </w:p>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BB56E6">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rPr>
                <w:i w:val="0"/>
                <w:iCs w:val="0"/>
              </w:rPr>
              <w:t xml:space="preserve">3.1 Votre territoire est-il actuellement couvert par un </w:t>
            </w:r>
            <w:proofErr w:type="spellStart"/>
            <w:r>
              <w:rPr>
                <w:i w:val="0"/>
                <w:iCs w:val="0"/>
              </w:rPr>
              <w:t>SCoT</w:t>
            </w:r>
            <w:proofErr w:type="spellEnd"/>
            <w:r>
              <w:rPr>
                <w:i w:val="0"/>
                <w:iCs w:val="0"/>
              </w:rPr>
              <w:t> ?</w:t>
            </w:r>
          </w:p>
        </w:tc>
      </w:tr>
      <w:tr w:rsidR="00BB56E6">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center"/>
              <w:rPr>
                <w:rFonts w:ascii="Arial" w:hAnsi="Arial"/>
                <w:sz w:val="20"/>
              </w:rPr>
            </w:pPr>
            <w:r>
              <w:rPr>
                <w:rFonts w:ascii="Arial" w:hAnsi="Arial"/>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AE284F" w:rsidRDefault="005049D2">
            <w:pPr>
              <w:pStyle w:val="Standard"/>
              <w:snapToGrid w:val="0"/>
              <w:jc w:val="center"/>
              <w:rPr>
                <w:rFonts w:ascii="Arial" w:hAnsi="Arial"/>
                <w:strike/>
                <w:sz w:val="20"/>
              </w:rPr>
            </w:pPr>
            <w:r w:rsidRPr="00AE284F">
              <w:rPr>
                <w:rFonts w:ascii="Arial" w:hAnsi="Arial"/>
                <w:strike/>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ableContents"/>
              <w:rPr>
                <w:rFonts w:ascii="Arial" w:hAnsi="Arial" w:cs="Arial"/>
                <w:i/>
                <w:iCs/>
                <w:sz w:val="18"/>
                <w:szCs w:val="18"/>
              </w:rPr>
            </w:pPr>
            <w:r>
              <w:rPr>
                <w:rFonts w:ascii="Arial" w:hAnsi="Arial" w:cs="Arial"/>
                <w:i/>
                <w:iCs/>
                <w:sz w:val="18"/>
                <w:szCs w:val="18"/>
              </w:rPr>
              <w:t xml:space="preserve">Si oui, indiquez la date d’approbation du document et précisez si une procédure de révision du </w:t>
            </w:r>
            <w:proofErr w:type="spellStart"/>
            <w:r>
              <w:rPr>
                <w:rFonts w:ascii="Arial" w:hAnsi="Arial" w:cs="Arial"/>
                <w:i/>
                <w:iCs/>
                <w:sz w:val="18"/>
                <w:szCs w:val="18"/>
              </w:rPr>
              <w:t>SCoT</w:t>
            </w:r>
            <w:proofErr w:type="spellEnd"/>
            <w:r>
              <w:rPr>
                <w:rFonts w:ascii="Arial" w:hAnsi="Arial" w:cs="Arial"/>
                <w:i/>
                <w:iCs/>
                <w:sz w:val="18"/>
                <w:szCs w:val="18"/>
              </w:rPr>
              <w:t xml:space="preserve"> est en cours</w:t>
            </w:r>
          </w:p>
          <w:p w:rsidR="00BB56E6" w:rsidRDefault="005049D2">
            <w:pPr>
              <w:pStyle w:val="TableContents"/>
              <w:rPr>
                <w:rFonts w:ascii="Arial" w:hAnsi="Arial" w:cs="Arial"/>
                <w:i/>
                <w:iCs/>
                <w:sz w:val="18"/>
                <w:szCs w:val="18"/>
              </w:rPr>
            </w:pPr>
            <w:r>
              <w:rPr>
                <w:rFonts w:ascii="Arial" w:hAnsi="Arial" w:cs="Arial"/>
                <w:i/>
                <w:iCs/>
                <w:sz w:val="18"/>
                <w:szCs w:val="18"/>
              </w:rPr>
              <w:t xml:space="preserve">Si non, indiquez si un projet de </w:t>
            </w:r>
            <w:proofErr w:type="spellStart"/>
            <w:r>
              <w:rPr>
                <w:rFonts w:ascii="Arial" w:hAnsi="Arial" w:cs="Arial"/>
                <w:i/>
                <w:iCs/>
                <w:sz w:val="18"/>
                <w:szCs w:val="18"/>
              </w:rPr>
              <w:t>SCoT</w:t>
            </w:r>
            <w:proofErr w:type="spellEnd"/>
            <w:r>
              <w:rPr>
                <w:rFonts w:ascii="Arial" w:hAnsi="Arial" w:cs="Arial"/>
                <w:i/>
                <w:iCs/>
                <w:sz w:val="18"/>
                <w:szCs w:val="18"/>
              </w:rPr>
              <w:t xml:space="preserve"> est en cours</w:t>
            </w:r>
          </w:p>
          <w:p w:rsidR="00BB56E6" w:rsidRPr="00AE284F" w:rsidRDefault="00AE284F" w:rsidP="00AE284F">
            <w:pPr>
              <w:pStyle w:val="Contenudetableau"/>
              <w:rPr>
                <w:rFonts w:ascii="Arial" w:hAnsi="Arial" w:cs="Arial"/>
                <w:sz w:val="22"/>
                <w:szCs w:val="22"/>
              </w:rPr>
            </w:pPr>
            <w:proofErr w:type="spellStart"/>
            <w:r w:rsidRPr="00764E93">
              <w:rPr>
                <w:rFonts w:ascii="Arial" w:hAnsi="Arial" w:cs="Arial"/>
              </w:rPr>
              <w:t>SCoT</w:t>
            </w:r>
            <w:proofErr w:type="spellEnd"/>
            <w:r>
              <w:rPr>
                <w:rFonts w:ascii="Arial" w:hAnsi="Arial" w:cs="Arial"/>
              </w:rPr>
              <w:t xml:space="preserve"> Métropole Savoie</w:t>
            </w:r>
            <w:r w:rsidRPr="00764E93">
              <w:rPr>
                <w:rFonts w:ascii="Arial" w:hAnsi="Arial" w:cs="Arial"/>
              </w:rPr>
              <w:t xml:space="preserve"> approuvé le </w:t>
            </w:r>
            <w:r>
              <w:rPr>
                <w:rFonts w:ascii="Arial" w:hAnsi="Arial" w:cs="Arial"/>
              </w:rPr>
              <w:t>21 juin 2005 (engagement d’une révision générale par délibération du 25 mars 2017)</w:t>
            </w:r>
          </w:p>
          <w:p w:rsidR="00BB56E6" w:rsidRDefault="00BB56E6">
            <w:pPr>
              <w:pStyle w:val="TableContents"/>
              <w:rPr>
                <w:sz w:val="22"/>
                <w:szCs w:val="22"/>
              </w:rPr>
            </w:pPr>
          </w:p>
        </w:tc>
      </w:tr>
    </w:tbl>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BB56E6">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rPr>
                <w:i w:val="0"/>
                <w:iCs w:val="0"/>
              </w:rPr>
            </w:pPr>
            <w:r>
              <w:rPr>
                <w:i w:val="0"/>
                <w:iCs w:val="0"/>
              </w:rPr>
              <w:t>3.2 Votre territoire est-il actuellement couvert par un PLU ou une carte communale ?</w:t>
            </w:r>
          </w:p>
        </w:tc>
      </w:tr>
      <w:tr w:rsidR="00BB56E6">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rsidP="0089563C">
            <w:pPr>
              <w:pStyle w:val="Standard"/>
              <w:snapToGrid w:val="0"/>
              <w:jc w:val="center"/>
              <w:rPr>
                <w:rFonts w:ascii="Arial" w:hAnsi="Arial"/>
                <w:sz w:val="20"/>
              </w:rPr>
            </w:pPr>
            <w:r>
              <w:rPr>
                <w:rFonts w:ascii="Arial" w:hAnsi="Arial"/>
                <w:sz w:val="20"/>
              </w:rPr>
              <w:t xml:space="preserve">Oui un </w:t>
            </w:r>
            <w:r w:rsidR="0089563C">
              <w:rPr>
                <w:rFonts w:ascii="Arial" w:hAnsi="Arial"/>
                <w:sz w:val="20"/>
              </w:rPr>
              <w:t>POS valant PLU</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5049D2" w:rsidRDefault="005049D2">
            <w:pPr>
              <w:pStyle w:val="Standard"/>
              <w:snapToGrid w:val="0"/>
              <w:jc w:val="center"/>
              <w:rPr>
                <w:rFonts w:ascii="Arial" w:hAnsi="Arial"/>
                <w:strike/>
                <w:sz w:val="20"/>
              </w:rPr>
            </w:pPr>
            <w:r w:rsidRPr="005049D2">
              <w:rPr>
                <w:rFonts w:ascii="Arial" w:hAnsi="Arial"/>
                <w:strike/>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ableContents"/>
              <w:rPr>
                <w:rFonts w:ascii="Arial" w:hAnsi="Arial" w:cs="Arial"/>
                <w:i/>
                <w:iCs/>
                <w:sz w:val="18"/>
                <w:szCs w:val="18"/>
              </w:rPr>
            </w:pPr>
            <w:r>
              <w:rPr>
                <w:rFonts w:ascii="Arial" w:hAnsi="Arial" w:cs="Arial"/>
                <w:i/>
                <w:iCs/>
                <w:sz w:val="18"/>
                <w:szCs w:val="18"/>
              </w:rPr>
              <w:t>Si oui, précisez sa date d’approbation et s’il a fait l’objet ou non d’une évaluation environnementale</w:t>
            </w:r>
          </w:p>
          <w:p w:rsidR="0089563C" w:rsidRDefault="005049D2" w:rsidP="00EF2D56">
            <w:pPr>
              <w:pStyle w:val="TableContents"/>
              <w:jc w:val="both"/>
              <w:rPr>
                <w:rFonts w:ascii="Arial" w:hAnsi="Arial" w:cs="Arial"/>
                <w:iCs/>
                <w:sz w:val="18"/>
                <w:szCs w:val="18"/>
              </w:rPr>
            </w:pPr>
            <w:r w:rsidRPr="005049D2">
              <w:rPr>
                <w:rFonts w:ascii="Arial" w:hAnsi="Arial" w:cs="Arial"/>
                <w:iCs/>
                <w:sz w:val="18"/>
                <w:szCs w:val="18"/>
              </w:rPr>
              <w:t xml:space="preserve">Oui, </w:t>
            </w:r>
            <w:r w:rsidR="0089563C">
              <w:rPr>
                <w:rFonts w:ascii="Arial" w:hAnsi="Arial" w:cs="Arial"/>
                <w:iCs/>
                <w:sz w:val="18"/>
                <w:szCs w:val="18"/>
              </w:rPr>
              <w:t>POS approuvé le 5 octobre 1998. La commune avait approuvé un PLU le 14 décembre 2011, annulé dans son intégralité par la Cour Administrative d’Appel de Lyon le 6 octobre 2015. Par voie de conséquence, le document actuellement applicable est le POS approuvé le 5 octobre 1998.</w:t>
            </w:r>
          </w:p>
          <w:p w:rsidR="00BB56E6" w:rsidRPr="005049D2" w:rsidRDefault="00EF2D56">
            <w:pPr>
              <w:pStyle w:val="TableContents"/>
              <w:rPr>
                <w:rFonts w:ascii="Arial" w:hAnsi="Arial" w:cs="Arial"/>
                <w:iCs/>
                <w:sz w:val="18"/>
                <w:szCs w:val="18"/>
              </w:rPr>
            </w:pPr>
            <w:r>
              <w:rPr>
                <w:rFonts w:ascii="Arial" w:hAnsi="Arial" w:cs="Arial"/>
                <w:iCs/>
                <w:sz w:val="18"/>
                <w:szCs w:val="18"/>
              </w:rPr>
              <w:t>Le POS avait dans ce cadre, fait l’objet d’une étude environnementale.</w:t>
            </w:r>
          </w:p>
          <w:p w:rsidR="005049D2" w:rsidRDefault="005049D2">
            <w:pPr>
              <w:pStyle w:val="TableContents"/>
              <w:rPr>
                <w:rFonts w:ascii="Arial" w:hAnsi="Arial" w:cs="Arial"/>
                <w:i/>
                <w:iCs/>
                <w:sz w:val="18"/>
                <w:szCs w:val="18"/>
              </w:rPr>
            </w:pPr>
          </w:p>
          <w:p w:rsidR="00BB56E6" w:rsidRDefault="005049D2">
            <w:pPr>
              <w:pStyle w:val="TableContents"/>
              <w:rPr>
                <w:rFonts w:ascii="Arial" w:hAnsi="Arial" w:cs="Arial"/>
                <w:b/>
                <w:bCs/>
                <w:i/>
                <w:iCs/>
                <w:sz w:val="18"/>
                <w:szCs w:val="18"/>
              </w:rPr>
            </w:pPr>
            <w:r>
              <w:rPr>
                <w:rFonts w:ascii="Arial" w:hAnsi="Arial" w:cs="Arial"/>
                <w:i/>
                <w:iCs/>
                <w:sz w:val="18"/>
                <w:szCs w:val="18"/>
              </w:rPr>
              <w:t xml:space="preserve">Si votre projet concerne une révision allégée ou une modification de ce document d’urbanisme, précisez quelle est la nature des évolutions et </w:t>
            </w:r>
            <w:r>
              <w:rPr>
                <w:rFonts w:ascii="Arial" w:hAnsi="Arial" w:cs="Arial"/>
                <w:b/>
                <w:bCs/>
                <w:i/>
                <w:iCs/>
                <w:sz w:val="18"/>
                <w:szCs w:val="18"/>
              </w:rPr>
              <w:t>joignez en annexe les documents actuels (plan de zonage et règlement AVANT et APRÈS évolution)</w:t>
            </w:r>
          </w:p>
          <w:p w:rsidR="00EF2D56" w:rsidRDefault="00EF2D56">
            <w:pPr>
              <w:pStyle w:val="TableContents"/>
              <w:rPr>
                <w:rFonts w:ascii="Arial" w:hAnsi="Arial" w:cs="Arial"/>
                <w:b/>
                <w:bCs/>
                <w:i/>
                <w:iCs/>
                <w:sz w:val="18"/>
                <w:szCs w:val="18"/>
              </w:rPr>
            </w:pPr>
          </w:p>
          <w:p w:rsidR="00EF2D56" w:rsidRPr="00EF2D56" w:rsidRDefault="00EF2D56">
            <w:pPr>
              <w:pStyle w:val="TableContents"/>
              <w:rPr>
                <w:rFonts w:ascii="Arial" w:hAnsi="Arial" w:cs="Arial"/>
                <w:bCs/>
                <w:iCs/>
                <w:sz w:val="18"/>
                <w:szCs w:val="18"/>
              </w:rPr>
            </w:pPr>
            <w:r w:rsidRPr="00EF2D56">
              <w:rPr>
                <w:rFonts w:ascii="Arial" w:hAnsi="Arial" w:cs="Arial"/>
                <w:bCs/>
                <w:iCs/>
                <w:sz w:val="18"/>
                <w:szCs w:val="18"/>
              </w:rPr>
              <w:t xml:space="preserve">La modification a pour but </w:t>
            </w:r>
            <w:r>
              <w:rPr>
                <w:rFonts w:ascii="Arial" w:hAnsi="Arial" w:cs="Arial"/>
                <w:bCs/>
                <w:iCs/>
                <w:sz w:val="18"/>
                <w:szCs w:val="18"/>
              </w:rPr>
              <w:t xml:space="preserve">de </w:t>
            </w:r>
            <w:r w:rsidRPr="00EF2D56">
              <w:rPr>
                <w:rFonts w:ascii="Arial" w:hAnsi="Arial" w:cs="Arial"/>
                <w:sz w:val="18"/>
                <w:szCs w:val="18"/>
              </w:rPr>
              <w:t xml:space="preserve">faire évoluer </w:t>
            </w:r>
            <w:r>
              <w:rPr>
                <w:rFonts w:ascii="Arial" w:hAnsi="Arial" w:cs="Arial"/>
                <w:sz w:val="18"/>
                <w:szCs w:val="18"/>
              </w:rPr>
              <w:t xml:space="preserve">le </w:t>
            </w:r>
            <w:r w:rsidRPr="00EF2D56">
              <w:rPr>
                <w:rFonts w:ascii="Arial" w:hAnsi="Arial" w:cs="Arial"/>
                <w:sz w:val="18"/>
                <w:szCs w:val="18"/>
              </w:rPr>
              <w:t xml:space="preserve"> POS approuvé en 1998, pour permettre la construction de 36 logements locatifs sociaux sur un terrain en entrée de ville en cours de requalification urbaine. En effet, le préfet de la Savoie, a prononcé par arrêté préfectoral datant du 6 décembre 2017 </w:t>
            </w:r>
            <w:r w:rsidRPr="00EF2D56">
              <w:rPr>
                <w:rFonts w:ascii="Arial" w:hAnsi="Arial" w:cs="Arial"/>
                <w:sz w:val="18"/>
                <w:szCs w:val="18"/>
                <w:u w:val="single"/>
              </w:rPr>
              <w:t>la carence de logement social sur la commune</w:t>
            </w:r>
            <w:r>
              <w:rPr>
                <w:rFonts w:ascii="Arial" w:hAnsi="Arial" w:cs="Arial"/>
                <w:sz w:val="18"/>
                <w:szCs w:val="18"/>
              </w:rPr>
              <w:t xml:space="preserve">. Est ainsi modifié le règlement graphique.  </w:t>
            </w:r>
          </w:p>
          <w:p w:rsidR="00EF2D56" w:rsidRPr="00EF2D56" w:rsidRDefault="00EF2D56">
            <w:pPr>
              <w:pStyle w:val="TableContents"/>
              <w:rPr>
                <w:rFonts w:ascii="Arial" w:hAnsi="Arial" w:cs="Arial"/>
                <w:bCs/>
                <w:iCs/>
                <w:sz w:val="18"/>
                <w:szCs w:val="18"/>
              </w:rPr>
            </w:pPr>
          </w:p>
          <w:p w:rsidR="00BB56E6" w:rsidRDefault="00BB56E6">
            <w:pPr>
              <w:pStyle w:val="TableContents"/>
              <w:rPr>
                <w:rFonts w:ascii="Arial" w:hAnsi="Arial" w:cs="Arial"/>
                <w:i/>
                <w:iCs/>
                <w:sz w:val="18"/>
                <w:szCs w:val="18"/>
              </w:rPr>
            </w:pPr>
          </w:p>
          <w:p w:rsidR="005049D2" w:rsidRPr="005049D2" w:rsidRDefault="00052CFE" w:rsidP="001114C0">
            <w:pPr>
              <w:pStyle w:val="TableContents"/>
              <w:rPr>
                <w:b/>
                <w:sz w:val="22"/>
                <w:szCs w:val="22"/>
              </w:rPr>
            </w:pPr>
            <w:r>
              <w:rPr>
                <w:rFonts w:ascii="Arial" w:hAnsi="Arial" w:cs="Arial"/>
                <w:b/>
                <w:i/>
                <w:iCs/>
                <w:color w:val="FF0000"/>
                <w:sz w:val="18"/>
                <w:szCs w:val="18"/>
              </w:rPr>
              <w:t xml:space="preserve">Annexe </w:t>
            </w:r>
            <w:r w:rsidR="001114C0">
              <w:rPr>
                <w:rFonts w:ascii="Arial" w:hAnsi="Arial" w:cs="Arial"/>
                <w:b/>
                <w:i/>
                <w:iCs/>
                <w:color w:val="FF0000"/>
                <w:sz w:val="18"/>
                <w:szCs w:val="18"/>
              </w:rPr>
              <w:t>2</w:t>
            </w:r>
            <w:r w:rsidR="005049D2" w:rsidRPr="005049D2">
              <w:rPr>
                <w:rFonts w:ascii="Arial" w:hAnsi="Arial" w:cs="Arial"/>
                <w:b/>
                <w:i/>
                <w:iCs/>
                <w:color w:val="FF0000"/>
                <w:sz w:val="18"/>
                <w:szCs w:val="18"/>
              </w:rPr>
              <w:t xml:space="preserve"> : </w:t>
            </w:r>
            <w:r w:rsidR="005049D2" w:rsidRPr="002422CB">
              <w:rPr>
                <w:rFonts w:ascii="Arial" w:hAnsi="Arial" w:cs="Arial"/>
                <w:i/>
                <w:iCs/>
                <w:color w:val="FF0000"/>
                <w:sz w:val="18"/>
                <w:szCs w:val="18"/>
              </w:rPr>
              <w:t>notice de présentation, avec extrait AVANT et APRES</w:t>
            </w:r>
          </w:p>
        </w:tc>
      </w:tr>
    </w:tbl>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920"/>
        <w:gridCol w:w="5850"/>
      </w:tblGrid>
      <w:tr w:rsidR="00BB56E6">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jc w:val="both"/>
              <w:rPr>
                <w:i w:val="0"/>
                <w:iCs w:val="0"/>
              </w:rPr>
            </w:pPr>
            <w:r>
              <w:rPr>
                <w:i w:val="0"/>
                <w:iCs w:val="0"/>
              </w:rPr>
              <w:t>3.3 Quelles sont les caractéristiques générales de votre territoire ?</w:t>
            </w:r>
          </w:p>
        </w:tc>
      </w:tr>
      <w:tr w:rsidR="00BB56E6">
        <w:tc>
          <w:tcPr>
            <w:tcW w:w="492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Au dernier recensement général, quel est le nombre d’habitants (données INSEE)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3423E4" w:rsidRDefault="003423E4" w:rsidP="00EF2D56">
            <w:pPr>
              <w:pStyle w:val="Standard"/>
              <w:snapToGrid w:val="0"/>
              <w:jc w:val="both"/>
              <w:rPr>
                <w:rFonts w:ascii="Arial" w:hAnsi="Arial"/>
                <w:sz w:val="18"/>
                <w:szCs w:val="18"/>
              </w:rPr>
            </w:pPr>
            <w:r w:rsidRPr="003423E4">
              <w:rPr>
                <w:rFonts w:ascii="Arial" w:hAnsi="Arial"/>
                <w:sz w:val="18"/>
                <w:szCs w:val="18"/>
              </w:rPr>
              <w:t>5 </w:t>
            </w:r>
            <w:r w:rsidR="00EF2D56">
              <w:rPr>
                <w:rFonts w:ascii="Arial" w:hAnsi="Arial"/>
                <w:sz w:val="18"/>
                <w:szCs w:val="18"/>
              </w:rPr>
              <w:t>346</w:t>
            </w:r>
            <w:r w:rsidRPr="003423E4">
              <w:rPr>
                <w:rFonts w:ascii="Arial" w:hAnsi="Arial"/>
                <w:sz w:val="18"/>
                <w:szCs w:val="18"/>
              </w:rPr>
              <w:t xml:space="preserve"> habitants </w:t>
            </w:r>
            <w:r w:rsidR="00EF2D56">
              <w:rPr>
                <w:rFonts w:ascii="Arial" w:hAnsi="Arial"/>
                <w:sz w:val="18"/>
                <w:szCs w:val="18"/>
              </w:rPr>
              <w:t>(INSEE 2015)</w:t>
            </w:r>
          </w:p>
        </w:tc>
      </w:tr>
      <w:tr w:rsidR="00BB56E6">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est la superficie de votre ou de vos communes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052CFE" w:rsidRDefault="00EF2D56">
            <w:pPr>
              <w:pStyle w:val="Standard"/>
              <w:snapToGrid w:val="0"/>
              <w:jc w:val="both"/>
              <w:rPr>
                <w:rFonts w:ascii="Arial" w:hAnsi="Arial"/>
                <w:sz w:val="18"/>
                <w:szCs w:val="18"/>
              </w:rPr>
            </w:pPr>
            <w:r>
              <w:rPr>
                <w:rFonts w:ascii="Arial" w:hAnsi="Arial"/>
                <w:sz w:val="18"/>
                <w:szCs w:val="18"/>
              </w:rPr>
              <w:t>561</w:t>
            </w:r>
            <w:r w:rsidR="00052CFE" w:rsidRPr="00052CFE">
              <w:rPr>
                <w:rFonts w:ascii="Arial" w:hAnsi="Arial"/>
                <w:sz w:val="18"/>
                <w:szCs w:val="18"/>
              </w:rPr>
              <w:t xml:space="preserve"> ha</w:t>
            </w:r>
          </w:p>
        </w:tc>
      </w:tr>
      <w:tr w:rsidR="00BB56E6">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Dans le cadre d’une procédure d’évolution, quelle est la superficie du territoire concernée par votre projet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052CFE" w:rsidRDefault="00EF2D56">
            <w:pPr>
              <w:pStyle w:val="Standard"/>
              <w:snapToGrid w:val="0"/>
              <w:jc w:val="both"/>
              <w:rPr>
                <w:rFonts w:ascii="Arial" w:hAnsi="Arial"/>
                <w:sz w:val="18"/>
                <w:szCs w:val="18"/>
              </w:rPr>
            </w:pPr>
            <w:r>
              <w:rPr>
                <w:rFonts w:ascii="Arial" w:hAnsi="Arial"/>
                <w:sz w:val="18"/>
                <w:szCs w:val="18"/>
              </w:rPr>
              <w:t>4 400 m²</w:t>
            </w:r>
          </w:p>
        </w:tc>
      </w:tr>
      <w:tr w:rsidR="00BB56E6">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Si le territoire dispose déjà d’un document d’urbanisme, indiquez la répartition actuelle des zones urbaines, à urbaniser et non urbanisées en distinguant, pour les POS et PLU, les zones agricoles et naturelles.</w:t>
            </w:r>
          </w:p>
          <w:p w:rsidR="00BB56E6" w:rsidRDefault="00BB56E6">
            <w:pPr>
              <w:pStyle w:val="Standard"/>
              <w:snapToGrid w:val="0"/>
              <w:jc w:val="both"/>
              <w:rPr>
                <w:rFonts w:ascii="Arial" w:hAnsi="Arial"/>
                <w:i/>
                <w:iCs/>
                <w:sz w:val="20"/>
              </w:rPr>
            </w:pP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20"/>
              </w:rPr>
            </w:pPr>
            <w:r>
              <w:rPr>
                <w:rFonts w:ascii="Arial" w:hAnsi="Arial"/>
                <w:i/>
                <w:iCs/>
                <w:sz w:val="20"/>
              </w:rPr>
              <w:t>Indiquez les données en surface ou en pourcentage</w:t>
            </w:r>
          </w:p>
          <w:p w:rsidR="00BB56E6" w:rsidRDefault="00BB56E6">
            <w:pPr>
              <w:pStyle w:val="Standard"/>
              <w:snapToGrid w:val="0"/>
              <w:jc w:val="both"/>
              <w:rPr>
                <w:rFonts w:ascii="Arial" w:hAnsi="Arial"/>
              </w:rPr>
            </w:pPr>
          </w:p>
          <w:p w:rsidR="00BB56E6" w:rsidRPr="001257CA" w:rsidRDefault="00052CFE">
            <w:pPr>
              <w:pStyle w:val="Standard"/>
              <w:snapToGrid w:val="0"/>
              <w:jc w:val="both"/>
              <w:rPr>
                <w:rFonts w:ascii="Arial" w:hAnsi="Arial"/>
                <w:color w:val="auto"/>
                <w:sz w:val="20"/>
              </w:rPr>
            </w:pPr>
            <w:r w:rsidRPr="00052CFE">
              <w:rPr>
                <w:rFonts w:ascii="Arial" w:hAnsi="Arial"/>
                <w:sz w:val="20"/>
              </w:rPr>
              <w:t xml:space="preserve">Zones U : </w:t>
            </w:r>
            <w:r w:rsidR="00B03D31">
              <w:rPr>
                <w:rFonts w:ascii="Arial" w:hAnsi="Arial"/>
                <w:sz w:val="20"/>
              </w:rPr>
              <w:t>225,4</w:t>
            </w:r>
            <w:r w:rsidRPr="00052CFE">
              <w:rPr>
                <w:rFonts w:ascii="Arial" w:hAnsi="Arial"/>
                <w:sz w:val="20"/>
              </w:rPr>
              <w:t xml:space="preserve"> ha (</w:t>
            </w:r>
            <w:r w:rsidRPr="001257CA">
              <w:rPr>
                <w:rFonts w:ascii="Arial" w:hAnsi="Arial"/>
                <w:color w:val="auto"/>
                <w:sz w:val="20"/>
              </w:rPr>
              <w:t xml:space="preserve">soit </w:t>
            </w:r>
            <w:r w:rsidR="001257CA" w:rsidRPr="001257CA">
              <w:rPr>
                <w:rFonts w:ascii="Arial" w:hAnsi="Arial"/>
                <w:color w:val="auto"/>
                <w:sz w:val="20"/>
              </w:rPr>
              <w:t>39,9</w:t>
            </w:r>
            <w:r w:rsidRPr="001257CA">
              <w:rPr>
                <w:rFonts w:ascii="Arial" w:hAnsi="Arial"/>
                <w:color w:val="auto"/>
                <w:sz w:val="20"/>
              </w:rPr>
              <w:t>%)</w:t>
            </w:r>
          </w:p>
          <w:p w:rsidR="00052CFE" w:rsidRDefault="00052CFE">
            <w:pPr>
              <w:pStyle w:val="Standard"/>
              <w:snapToGrid w:val="0"/>
              <w:jc w:val="both"/>
              <w:rPr>
                <w:rFonts w:ascii="Arial" w:hAnsi="Arial"/>
                <w:sz w:val="20"/>
              </w:rPr>
            </w:pPr>
            <w:r w:rsidRPr="00052CFE">
              <w:rPr>
                <w:rFonts w:ascii="Arial" w:hAnsi="Arial"/>
                <w:sz w:val="20"/>
              </w:rPr>
              <w:t xml:space="preserve">Zones </w:t>
            </w:r>
            <w:r w:rsidR="00B03D31">
              <w:rPr>
                <w:rFonts w:ascii="Arial" w:hAnsi="Arial"/>
                <w:sz w:val="20"/>
              </w:rPr>
              <w:t>NA</w:t>
            </w:r>
            <w:r w:rsidRPr="00052CFE">
              <w:rPr>
                <w:rFonts w:ascii="Arial" w:hAnsi="Arial"/>
                <w:sz w:val="20"/>
              </w:rPr>
              <w:t xml:space="preserve"> : </w:t>
            </w:r>
            <w:r w:rsidR="00B03D31">
              <w:rPr>
                <w:rFonts w:ascii="Arial" w:hAnsi="Arial"/>
                <w:sz w:val="20"/>
              </w:rPr>
              <w:t>30,2</w:t>
            </w:r>
            <w:r w:rsidRPr="00052CFE">
              <w:rPr>
                <w:rFonts w:ascii="Arial" w:hAnsi="Arial"/>
                <w:sz w:val="20"/>
              </w:rPr>
              <w:t xml:space="preserve"> ha (soit </w:t>
            </w:r>
            <w:r w:rsidR="001257CA">
              <w:rPr>
                <w:rFonts w:ascii="Arial" w:hAnsi="Arial"/>
                <w:sz w:val="20"/>
              </w:rPr>
              <w:t>5,3</w:t>
            </w:r>
            <w:r w:rsidRPr="00052CFE">
              <w:rPr>
                <w:rFonts w:ascii="Arial" w:hAnsi="Arial"/>
                <w:sz w:val="20"/>
              </w:rPr>
              <w:t>%)</w:t>
            </w:r>
          </w:p>
          <w:p w:rsidR="00052CFE" w:rsidRPr="00052CFE" w:rsidRDefault="00052CFE">
            <w:pPr>
              <w:pStyle w:val="Standard"/>
              <w:snapToGrid w:val="0"/>
              <w:jc w:val="both"/>
              <w:rPr>
                <w:rFonts w:ascii="Arial" w:hAnsi="Arial"/>
                <w:sz w:val="20"/>
              </w:rPr>
            </w:pPr>
            <w:r>
              <w:rPr>
                <w:rFonts w:ascii="Arial" w:hAnsi="Arial"/>
                <w:sz w:val="20"/>
              </w:rPr>
              <w:t>Zones N</w:t>
            </w:r>
            <w:r w:rsidR="00B03D31">
              <w:rPr>
                <w:rFonts w:ascii="Arial" w:hAnsi="Arial"/>
                <w:sz w:val="20"/>
              </w:rPr>
              <w:t xml:space="preserve"> (NC et ND)</w:t>
            </w:r>
            <w:r>
              <w:rPr>
                <w:rFonts w:ascii="Arial" w:hAnsi="Arial"/>
                <w:sz w:val="20"/>
              </w:rPr>
              <w:t xml:space="preserve"> : </w:t>
            </w:r>
            <w:r w:rsidR="00B03D31">
              <w:rPr>
                <w:rFonts w:ascii="Arial" w:hAnsi="Arial"/>
                <w:sz w:val="20"/>
              </w:rPr>
              <w:t>309,1</w:t>
            </w:r>
            <w:r>
              <w:rPr>
                <w:rFonts w:ascii="Arial" w:hAnsi="Arial"/>
                <w:sz w:val="20"/>
              </w:rPr>
              <w:t xml:space="preserve"> ha (soit </w:t>
            </w:r>
            <w:r w:rsidR="001257CA">
              <w:rPr>
                <w:rFonts w:ascii="Arial" w:hAnsi="Arial"/>
                <w:sz w:val="20"/>
              </w:rPr>
              <w:t>54,8</w:t>
            </w:r>
            <w:r>
              <w:rPr>
                <w:rFonts w:ascii="Arial" w:hAnsi="Arial"/>
                <w:sz w:val="20"/>
              </w:rPr>
              <w:t xml:space="preserve"> %)</w:t>
            </w:r>
          </w:p>
          <w:p w:rsidR="00BB56E6" w:rsidRDefault="00BB56E6">
            <w:pPr>
              <w:pStyle w:val="Standard"/>
              <w:snapToGrid w:val="0"/>
              <w:jc w:val="both"/>
              <w:rPr>
                <w:rFonts w:ascii="Arial" w:hAnsi="Arial"/>
              </w:rPr>
            </w:pPr>
          </w:p>
          <w:p w:rsidR="00BB56E6" w:rsidRDefault="00BB56E6" w:rsidP="00052CFE">
            <w:pPr>
              <w:pStyle w:val="Standard"/>
              <w:snapToGrid w:val="0"/>
              <w:jc w:val="both"/>
              <w:rPr>
                <w:rFonts w:ascii="Arial" w:hAnsi="Arial"/>
              </w:rPr>
            </w:pPr>
          </w:p>
        </w:tc>
      </w:tr>
    </w:tbl>
    <w:p w:rsidR="00BB56E6" w:rsidRDefault="00BB56E6">
      <w:pPr>
        <w:pStyle w:val="Textbody"/>
        <w:jc w:val="left"/>
        <w:rPr>
          <w:rFonts w:ascii="Arial" w:hAnsi="Arial"/>
        </w:rPr>
      </w:pPr>
    </w:p>
    <w:tbl>
      <w:tblPr>
        <w:tblW w:w="10755" w:type="dxa"/>
        <w:tblInd w:w="1" w:type="dxa"/>
        <w:tblLayout w:type="fixed"/>
        <w:tblCellMar>
          <w:left w:w="10" w:type="dxa"/>
          <w:right w:w="10" w:type="dxa"/>
        </w:tblCellMar>
        <w:tblLook w:val="0000" w:firstRow="0" w:lastRow="0" w:firstColumn="0" w:lastColumn="0" w:noHBand="0" w:noVBand="0"/>
      </w:tblPr>
      <w:tblGrid>
        <w:gridCol w:w="10755"/>
      </w:tblGrid>
      <w:tr w:rsidR="00BB56E6">
        <w:trPr>
          <w:tblHeader/>
        </w:trPr>
        <w:tc>
          <w:tcPr>
            <w:tcW w:w="1075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3.4 Quelles sont les grandes orientations d’aménagement de votre document d’urbanisme ?</w:t>
            </w:r>
          </w:p>
        </w:tc>
      </w:tr>
      <w:tr w:rsidR="00BB56E6">
        <w:tc>
          <w:tcPr>
            <w:tcW w:w="1075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i/>
                <w:iCs/>
                <w:sz w:val="20"/>
              </w:rPr>
            </w:pPr>
            <w:r>
              <w:rPr>
                <w:rFonts w:ascii="Arial" w:hAnsi="Arial"/>
                <w:b/>
                <w:bCs/>
                <w:i/>
                <w:iCs/>
                <w:sz w:val="20"/>
              </w:rPr>
              <w:t>An</w:t>
            </w:r>
            <w:r>
              <w:rPr>
                <w:rFonts w:ascii="Arial" w:hAnsi="Arial"/>
                <w:b/>
                <w:bCs/>
                <w:i/>
                <w:iCs/>
                <w:sz w:val="18"/>
                <w:szCs w:val="18"/>
              </w:rPr>
              <w:t>nexe à joindre</w:t>
            </w:r>
            <w:r>
              <w:rPr>
                <w:rFonts w:ascii="Arial" w:hAnsi="Arial"/>
                <w:i/>
                <w:iCs/>
                <w:sz w:val="18"/>
                <w:szCs w:val="18"/>
              </w:rPr>
              <w:t xml:space="preserve"> : pour une élaboration ou une révision générale de PLU communal ou intercommunal, joindre votre projet de PADD débattu par le conseil municipal ou l’organe délibérant de l’EPCI (établissement public de coopération intercommunale) ; pour les autres procédures d’évolution, joindre les documents du PLU </w:t>
            </w:r>
            <w:proofErr w:type="gramStart"/>
            <w:r>
              <w:rPr>
                <w:rFonts w:ascii="Arial" w:hAnsi="Arial"/>
                <w:i/>
                <w:iCs/>
                <w:sz w:val="18"/>
                <w:szCs w:val="18"/>
              </w:rPr>
              <w:t>approuvé</w:t>
            </w:r>
            <w:proofErr w:type="gramEnd"/>
            <w:r>
              <w:rPr>
                <w:rFonts w:ascii="Arial" w:hAnsi="Arial"/>
                <w:i/>
                <w:iCs/>
                <w:sz w:val="18"/>
                <w:szCs w:val="18"/>
              </w:rPr>
              <w:t xml:space="preserve"> (PADD, zonage, règlement...)</w:t>
            </w:r>
          </w:p>
        </w:tc>
      </w:tr>
      <w:tr w:rsidR="00BB56E6">
        <w:tc>
          <w:tcPr>
            <w:tcW w:w="107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ableContents"/>
              <w:rPr>
                <w:sz w:val="22"/>
                <w:szCs w:val="22"/>
              </w:rPr>
            </w:pPr>
          </w:p>
          <w:p w:rsidR="00BB56E6" w:rsidRPr="001257CA" w:rsidRDefault="00052CFE" w:rsidP="00052CFE">
            <w:pPr>
              <w:pStyle w:val="TableContents"/>
              <w:rPr>
                <w:rFonts w:ascii="Arial" w:hAnsi="Arial" w:cs="Arial"/>
                <w:i/>
                <w:iCs/>
                <w:color w:val="FF0000"/>
                <w:sz w:val="18"/>
                <w:szCs w:val="18"/>
              </w:rPr>
            </w:pPr>
            <w:r>
              <w:rPr>
                <w:rFonts w:ascii="Arial" w:hAnsi="Arial" w:cs="Arial"/>
                <w:b/>
                <w:i/>
                <w:iCs/>
                <w:color w:val="FF0000"/>
                <w:sz w:val="18"/>
                <w:szCs w:val="18"/>
              </w:rPr>
              <w:t xml:space="preserve">Annexe </w:t>
            </w:r>
            <w:r w:rsidR="001114C0">
              <w:rPr>
                <w:rFonts w:ascii="Arial" w:hAnsi="Arial" w:cs="Arial"/>
                <w:b/>
                <w:i/>
                <w:iCs/>
                <w:color w:val="FF0000"/>
                <w:sz w:val="18"/>
                <w:szCs w:val="18"/>
              </w:rPr>
              <w:t>3</w:t>
            </w:r>
            <w:r w:rsidR="001257CA">
              <w:rPr>
                <w:rFonts w:ascii="Arial" w:hAnsi="Arial" w:cs="Arial"/>
                <w:b/>
                <w:i/>
                <w:iCs/>
                <w:color w:val="FF0000"/>
                <w:sz w:val="18"/>
                <w:szCs w:val="18"/>
              </w:rPr>
              <w:t xml:space="preserve"> et 4 </w:t>
            </w:r>
            <w:r w:rsidRPr="005049D2">
              <w:rPr>
                <w:rFonts w:ascii="Arial" w:hAnsi="Arial" w:cs="Arial"/>
                <w:b/>
                <w:i/>
                <w:iCs/>
                <w:color w:val="FF0000"/>
                <w:sz w:val="18"/>
                <w:szCs w:val="18"/>
              </w:rPr>
              <w:t xml:space="preserve">: </w:t>
            </w:r>
            <w:r w:rsidR="001257CA" w:rsidRPr="001257CA">
              <w:rPr>
                <w:rFonts w:ascii="Arial" w:hAnsi="Arial" w:cs="Arial"/>
                <w:i/>
                <w:iCs/>
                <w:color w:val="FF0000"/>
                <w:sz w:val="18"/>
                <w:szCs w:val="18"/>
              </w:rPr>
              <w:t>règlement graphique et écrit du document en vigueur</w:t>
            </w:r>
          </w:p>
          <w:p w:rsidR="00052CFE" w:rsidRDefault="00052CFE" w:rsidP="00052CFE">
            <w:pPr>
              <w:pStyle w:val="TableContents"/>
              <w:rPr>
                <w:sz w:val="22"/>
                <w:szCs w:val="22"/>
              </w:rPr>
            </w:pPr>
          </w:p>
        </w:tc>
      </w:tr>
    </w:tbl>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10770"/>
      </w:tblGrid>
      <w:tr w:rsidR="00BB56E6">
        <w:trPr>
          <w:tblHeader/>
        </w:trPr>
        <w:tc>
          <w:tcPr>
            <w:tcW w:w="1077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3.5 Quels sont les objectifs de votre projet ? Dans quel contexte s’inscrit-il ?</w:t>
            </w:r>
          </w:p>
        </w:tc>
      </w:tr>
      <w:tr w:rsidR="00BB56E6">
        <w:tc>
          <w:tcPr>
            <w:tcW w:w="10770"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rsidP="001315B5">
            <w:pPr>
              <w:pStyle w:val="Standard"/>
              <w:snapToGrid w:val="0"/>
              <w:jc w:val="both"/>
              <w:rPr>
                <w:rFonts w:ascii="Arial" w:hAnsi="Arial"/>
                <w:i/>
                <w:iCs/>
                <w:sz w:val="20"/>
              </w:rPr>
            </w:pPr>
            <w:r w:rsidRPr="001257CA">
              <w:rPr>
                <w:rFonts w:ascii="Arial" w:hAnsi="Arial"/>
                <w:b/>
                <w:bCs/>
                <w:i/>
                <w:iCs/>
                <w:color w:val="FF0000"/>
                <w:sz w:val="20"/>
              </w:rPr>
              <w:t xml:space="preserve">Annexe </w:t>
            </w:r>
            <w:r w:rsidR="001315B5">
              <w:rPr>
                <w:rFonts w:ascii="Arial" w:hAnsi="Arial"/>
                <w:b/>
                <w:bCs/>
                <w:i/>
                <w:iCs/>
                <w:color w:val="FF0000"/>
                <w:sz w:val="20"/>
              </w:rPr>
              <w:t>5</w:t>
            </w:r>
            <w:r w:rsidRPr="001257CA">
              <w:rPr>
                <w:rFonts w:ascii="Arial" w:hAnsi="Arial"/>
                <w:i/>
                <w:iCs/>
                <w:color w:val="FF0000"/>
                <w:sz w:val="20"/>
              </w:rPr>
              <w:t xml:space="preserve"> : </w:t>
            </w:r>
            <w:r w:rsidR="001257CA">
              <w:rPr>
                <w:rFonts w:ascii="Arial" w:hAnsi="Arial"/>
                <w:i/>
                <w:iCs/>
                <w:color w:val="FF0000"/>
                <w:sz w:val="20"/>
              </w:rPr>
              <w:t>arrêté</w:t>
            </w:r>
            <w:r w:rsidRPr="001257CA">
              <w:rPr>
                <w:rFonts w:ascii="Arial" w:hAnsi="Arial"/>
                <w:i/>
                <w:iCs/>
                <w:color w:val="FF0000"/>
                <w:sz w:val="20"/>
              </w:rPr>
              <w:t xml:space="preserve"> engageant la procédure</w:t>
            </w:r>
          </w:p>
        </w:tc>
      </w:tr>
      <w:tr w:rsidR="00BB56E6">
        <w:tc>
          <w:tcPr>
            <w:tcW w:w="107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itre2"/>
              <w:jc w:val="both"/>
              <w:rPr>
                <w:b w:val="0"/>
                <w:bCs w:val="0"/>
                <w:sz w:val="18"/>
                <w:szCs w:val="18"/>
              </w:rPr>
            </w:pPr>
            <w:r>
              <w:rPr>
                <w:sz w:val="18"/>
                <w:szCs w:val="18"/>
              </w:rPr>
              <w:lastRenderedPageBreak/>
              <w:t>Par exemple</w:t>
            </w:r>
            <w:r>
              <w:rPr>
                <w:b w:val="0"/>
                <w:bCs w:val="0"/>
                <w:sz w:val="18"/>
                <w:szCs w:val="18"/>
              </w:rPr>
              <w:t> :</w:t>
            </w:r>
          </w:p>
          <w:p w:rsidR="00BB56E6" w:rsidRDefault="005049D2">
            <w:pPr>
              <w:pStyle w:val="Titre2"/>
              <w:numPr>
                <w:ilvl w:val="0"/>
                <w:numId w:val="9"/>
              </w:numPr>
              <w:jc w:val="both"/>
              <w:rPr>
                <w:b w:val="0"/>
                <w:bCs w:val="0"/>
                <w:sz w:val="18"/>
                <w:szCs w:val="18"/>
              </w:rPr>
            </w:pPr>
            <w:proofErr w:type="gramStart"/>
            <w:r>
              <w:rPr>
                <w:b w:val="0"/>
                <w:bCs w:val="0"/>
                <w:sz w:val="18"/>
                <w:szCs w:val="18"/>
              </w:rPr>
              <w:t>de</w:t>
            </w:r>
            <w:proofErr w:type="gramEnd"/>
            <w:r>
              <w:rPr>
                <w:b w:val="0"/>
                <w:bCs w:val="0"/>
                <w:sz w:val="18"/>
                <w:szCs w:val="18"/>
              </w:rPr>
              <w:t xml:space="preserve"> manière générale (élaboration/révision) : perspectives de développement démographique, économique, touristique, d’équipements publics ou autre selon la nature de votre projet</w:t>
            </w:r>
          </w:p>
          <w:p w:rsidR="00BB56E6" w:rsidRDefault="005049D2">
            <w:pPr>
              <w:pStyle w:val="Titre2"/>
              <w:numPr>
                <w:ilvl w:val="0"/>
                <w:numId w:val="9"/>
              </w:numPr>
              <w:jc w:val="both"/>
              <w:rPr>
                <w:b w:val="0"/>
                <w:bCs w:val="0"/>
                <w:sz w:val="18"/>
                <w:szCs w:val="18"/>
              </w:rPr>
            </w:pPr>
            <w:proofErr w:type="gramStart"/>
            <w:r>
              <w:rPr>
                <w:b w:val="0"/>
                <w:bCs w:val="0"/>
                <w:sz w:val="18"/>
                <w:szCs w:val="18"/>
              </w:rPr>
              <w:t>de</w:t>
            </w:r>
            <w:proofErr w:type="gramEnd"/>
            <w:r>
              <w:rPr>
                <w:b w:val="0"/>
                <w:bCs w:val="0"/>
                <w:sz w:val="18"/>
                <w:szCs w:val="18"/>
              </w:rPr>
              <w:t xml:space="preserve"> manière plus ciblée (élaboration/révision et procédure d’évolution ponctuelle) : ouverture et/ou fermeture à l’urbanisation de certains secteurs, réduction d’une zone agricole, d’une zone naturelle, d’un espace boisé classé ou autre, création d’une UTN, autre (précisez notamment l’objectif de la déclaration de projet ou de la modification) ?</w:t>
            </w:r>
          </w:p>
          <w:p w:rsidR="00BB56E6" w:rsidRDefault="00BB56E6">
            <w:pPr>
              <w:pStyle w:val="TableContents"/>
              <w:rPr>
                <w:sz w:val="22"/>
                <w:szCs w:val="22"/>
              </w:rPr>
            </w:pPr>
          </w:p>
          <w:p w:rsidR="001257CA" w:rsidRPr="001257CA" w:rsidRDefault="001257CA" w:rsidP="001257CA">
            <w:pPr>
              <w:jc w:val="both"/>
              <w:rPr>
                <w:ins w:id="0" w:author="Claire Pourchet" w:date="2018-06-13T09:46:00Z"/>
                <w:rFonts w:ascii="Arial" w:hAnsi="Arial" w:cs="Arial"/>
                <w:sz w:val="18"/>
                <w:szCs w:val="18"/>
              </w:rPr>
            </w:pPr>
            <w:r w:rsidRPr="001257CA">
              <w:rPr>
                <w:rFonts w:ascii="Arial" w:hAnsi="Arial" w:cs="Arial"/>
                <w:sz w:val="18"/>
                <w:szCs w:val="18"/>
              </w:rPr>
              <w:t xml:space="preserve">La commune engage cette procédure de modification </w:t>
            </w:r>
            <w:r w:rsidRPr="001257CA">
              <w:rPr>
                <w:rFonts w:ascii="Arial" w:hAnsi="Arial" w:cs="Arial"/>
                <w:sz w:val="18"/>
                <w:szCs w:val="18"/>
                <w:u w:val="single"/>
              </w:rPr>
              <w:t>pour permettre la construction de 36 logements locatifs sociaux</w:t>
            </w:r>
            <w:r w:rsidRPr="001257CA">
              <w:rPr>
                <w:rFonts w:ascii="Arial" w:hAnsi="Arial" w:cs="Arial"/>
                <w:sz w:val="18"/>
                <w:szCs w:val="18"/>
              </w:rPr>
              <w:t xml:space="preserve"> sur un terrain en entrée de ville en cours de </w:t>
            </w:r>
            <w:del w:id="1" w:author="Claire Pourchet" w:date="2018-04-30T14:11:00Z">
              <w:r w:rsidRPr="001257CA" w:rsidDel="00F03773">
                <w:rPr>
                  <w:rFonts w:ascii="Arial" w:hAnsi="Arial" w:cs="Arial"/>
                  <w:sz w:val="18"/>
                  <w:szCs w:val="18"/>
                </w:rPr>
                <w:delText xml:space="preserve">raqualification </w:delText>
              </w:r>
            </w:del>
            <w:ins w:id="2" w:author="Claire Pourchet" w:date="2018-04-30T14:11:00Z">
              <w:r w:rsidRPr="001257CA">
                <w:rPr>
                  <w:rFonts w:ascii="Arial" w:hAnsi="Arial" w:cs="Arial"/>
                  <w:sz w:val="18"/>
                  <w:szCs w:val="18"/>
                </w:rPr>
                <w:t xml:space="preserve">requalification </w:t>
              </w:r>
            </w:ins>
            <w:r w:rsidRPr="001257CA">
              <w:rPr>
                <w:rFonts w:ascii="Arial" w:hAnsi="Arial" w:cs="Arial"/>
                <w:sz w:val="18"/>
                <w:szCs w:val="18"/>
              </w:rPr>
              <w:t xml:space="preserve">urbaine. En effet, le préfet de la Savoie, </w:t>
            </w:r>
            <w:ins w:id="3" w:author="Claire Pourchet" w:date="2018-06-13T09:45:00Z">
              <w:r w:rsidRPr="001257CA">
                <w:rPr>
                  <w:rFonts w:ascii="Arial" w:hAnsi="Arial" w:cs="Arial"/>
                  <w:sz w:val="18"/>
                  <w:szCs w:val="18"/>
                </w:rPr>
                <w:t xml:space="preserve">a prononcé par arrêté préfectoral </w:t>
              </w:r>
            </w:ins>
            <w:del w:id="4" w:author="Claire Pourchet" w:date="2018-06-13T09:45:00Z">
              <w:r w:rsidRPr="001257CA" w:rsidDel="000F1765">
                <w:rPr>
                  <w:rFonts w:ascii="Arial" w:hAnsi="Arial" w:cs="Arial"/>
                  <w:sz w:val="18"/>
                  <w:szCs w:val="18"/>
                </w:rPr>
                <w:delText xml:space="preserve">dans un courrier </w:delText>
              </w:r>
            </w:del>
            <w:r w:rsidRPr="001257CA">
              <w:rPr>
                <w:rFonts w:ascii="Arial" w:hAnsi="Arial" w:cs="Arial"/>
                <w:sz w:val="18"/>
                <w:szCs w:val="18"/>
              </w:rPr>
              <w:t xml:space="preserve">datant du 6 décembre 2017 </w:t>
            </w:r>
            <w:del w:id="5" w:author="Claire Pourchet" w:date="2018-06-13T09:46:00Z">
              <w:r w:rsidRPr="001257CA" w:rsidDel="000F1765">
                <w:rPr>
                  <w:rFonts w:ascii="Arial" w:hAnsi="Arial" w:cs="Arial"/>
                  <w:sz w:val="18"/>
                  <w:szCs w:val="18"/>
                </w:rPr>
                <w:delText>a engagé une procédure de déclaration de</w:delText>
              </w:r>
            </w:del>
            <w:ins w:id="6" w:author="Claire Pourchet" w:date="2018-06-13T09:46:00Z">
              <w:r w:rsidRPr="001257CA">
                <w:rPr>
                  <w:rFonts w:ascii="Arial" w:hAnsi="Arial" w:cs="Arial"/>
                  <w:sz w:val="18"/>
                  <w:szCs w:val="18"/>
                </w:rPr>
                <w:t>la</w:t>
              </w:r>
            </w:ins>
            <w:r w:rsidRPr="001257CA">
              <w:rPr>
                <w:rFonts w:ascii="Arial" w:hAnsi="Arial" w:cs="Arial"/>
                <w:sz w:val="18"/>
                <w:szCs w:val="18"/>
              </w:rPr>
              <w:t xml:space="preserve"> carence de logement social sur la commune. </w:t>
            </w:r>
            <w:del w:id="7" w:author="Claire Pourchet" w:date="2018-06-13T09:46:00Z">
              <w:r w:rsidRPr="001257CA" w:rsidDel="000F1765">
                <w:rPr>
                  <w:rFonts w:ascii="Arial" w:hAnsi="Arial" w:cs="Arial"/>
                  <w:sz w:val="18"/>
                  <w:szCs w:val="18"/>
                </w:rPr>
                <w:delText>La commune souhaite répondre à cette carence en construisant les logments manquant</w:delText>
              </w:r>
            </w:del>
            <w:ins w:id="8" w:author="Admin" w:date="2018-05-24T17:18:00Z">
              <w:del w:id="9" w:author="Claire Pourchet" w:date="2018-06-13T09:46:00Z">
                <w:r w:rsidRPr="001257CA" w:rsidDel="000F1765">
                  <w:rPr>
                    <w:rFonts w:ascii="Arial" w:hAnsi="Arial" w:cs="Arial"/>
                    <w:sz w:val="18"/>
                    <w:szCs w:val="18"/>
                  </w:rPr>
                  <w:delText>s</w:delText>
                </w:r>
              </w:del>
            </w:ins>
            <w:del w:id="10" w:author="Claire Pourchet" w:date="2018-06-13T09:46:00Z">
              <w:r w:rsidRPr="001257CA" w:rsidDel="000F1765">
                <w:rPr>
                  <w:rFonts w:ascii="Arial" w:hAnsi="Arial" w:cs="Arial"/>
                  <w:sz w:val="18"/>
                  <w:szCs w:val="18"/>
                </w:rPr>
                <w:delText xml:space="preserve"> dans la mesure du possible. </w:delText>
              </w:r>
            </w:del>
          </w:p>
          <w:p w:rsidR="001257CA" w:rsidRPr="001257CA" w:rsidRDefault="001257CA" w:rsidP="001257CA">
            <w:pPr>
              <w:jc w:val="both"/>
              <w:rPr>
                <w:ins w:id="11" w:author="Admin" w:date="2018-06-01T16:15:00Z"/>
                <w:rFonts w:ascii="Arial" w:hAnsi="Arial" w:cs="Arial"/>
                <w:sz w:val="18"/>
                <w:szCs w:val="18"/>
              </w:rPr>
            </w:pPr>
            <w:ins w:id="12" w:author="Admin" w:date="2018-06-01T16:15:00Z">
              <w:r w:rsidRPr="001257CA">
                <w:rPr>
                  <w:rFonts w:ascii="Arial" w:hAnsi="Arial" w:cs="Arial"/>
                  <w:sz w:val="18"/>
                  <w:szCs w:val="18"/>
                </w:rPr>
                <w:t xml:space="preserve">La commune est par ailleurs en </w:t>
              </w:r>
            </w:ins>
            <w:ins w:id="13" w:author="Admin" w:date="2018-06-01T16:16:00Z">
              <w:r w:rsidRPr="001257CA">
                <w:rPr>
                  <w:rFonts w:ascii="Arial" w:hAnsi="Arial" w:cs="Arial"/>
                  <w:sz w:val="18"/>
                  <w:szCs w:val="18"/>
                </w:rPr>
                <w:t xml:space="preserve">cours de signature d’un contrat de mixité sociale </w:t>
              </w:r>
            </w:ins>
            <w:ins w:id="14" w:author="Claire Pourchet" w:date="2018-06-13T09:46:00Z">
              <w:r w:rsidRPr="001257CA">
                <w:rPr>
                  <w:rFonts w:ascii="Arial" w:hAnsi="Arial" w:cs="Arial"/>
                  <w:sz w:val="18"/>
                  <w:szCs w:val="18"/>
                </w:rPr>
                <w:t>devant permettre de créer des conditions favorables à l’augmentation du parc social en vue d</w:t>
              </w:r>
            </w:ins>
            <w:ins w:id="15" w:author="Claire Pourchet" w:date="2018-06-13T09:47:00Z">
              <w:r w:rsidRPr="001257CA">
                <w:rPr>
                  <w:rFonts w:ascii="Arial" w:hAnsi="Arial" w:cs="Arial"/>
                  <w:sz w:val="18"/>
                  <w:szCs w:val="18"/>
                </w:rPr>
                <w:t xml:space="preserve">’atteindre le seuil fixé par la loi.  Sur la période 2017-2019, l’objectif de rattrapage est fixé à </w:t>
              </w:r>
            </w:ins>
            <w:ins w:id="16" w:author="Admin" w:date="2018-06-01T16:16:00Z">
              <w:del w:id="17" w:author="Claire Pourchet" w:date="2018-06-13T09:47:00Z">
                <w:r w:rsidRPr="001257CA" w:rsidDel="000F1765">
                  <w:rPr>
                    <w:rFonts w:ascii="Arial" w:hAnsi="Arial" w:cs="Arial"/>
                    <w:sz w:val="18"/>
                    <w:szCs w:val="18"/>
                  </w:rPr>
                  <w:delText>pour remédier au manque de logement social sur son territoire</w:delText>
                </w:r>
              </w:del>
            </w:ins>
            <w:ins w:id="18" w:author="Admin" w:date="2018-06-01T16:21:00Z">
              <w:del w:id="19" w:author="Claire Pourchet" w:date="2018-06-13T09:47:00Z">
                <w:r w:rsidRPr="001257CA" w:rsidDel="000F1765">
                  <w:rPr>
                    <w:rFonts w:ascii="Arial" w:hAnsi="Arial" w:cs="Arial"/>
                    <w:sz w:val="18"/>
                    <w:szCs w:val="18"/>
                  </w:rPr>
                  <w:delText xml:space="preserve">, qui fixe un objectif de production sur 2017-2019 de </w:delText>
                </w:r>
              </w:del>
              <w:r w:rsidRPr="001257CA">
                <w:rPr>
                  <w:rFonts w:ascii="Arial" w:hAnsi="Arial" w:cs="Arial"/>
                  <w:sz w:val="18"/>
                  <w:szCs w:val="18"/>
                </w:rPr>
                <w:t>69 logements</w:t>
              </w:r>
            </w:ins>
            <w:ins w:id="20" w:author="Admin" w:date="2018-06-01T16:16:00Z">
              <w:r w:rsidRPr="001257CA">
                <w:rPr>
                  <w:rFonts w:ascii="Arial" w:hAnsi="Arial" w:cs="Arial"/>
                  <w:sz w:val="18"/>
                  <w:szCs w:val="18"/>
                </w:rPr>
                <w:t xml:space="preserve">. </w:t>
              </w:r>
            </w:ins>
            <w:ins w:id="21" w:author="Admin" w:date="2018-06-01T16:19:00Z">
              <w:r w:rsidRPr="001257CA">
                <w:rPr>
                  <w:rFonts w:ascii="Arial" w:hAnsi="Arial" w:cs="Arial"/>
                  <w:sz w:val="18"/>
                  <w:szCs w:val="18"/>
                </w:rPr>
                <w:t>En effet malgré la construction de nouveaux logements sociaux, en proportion de la production globale</w:t>
              </w:r>
            </w:ins>
            <w:ins w:id="22" w:author="Admin" w:date="2018-06-01T16:20:00Z">
              <w:r w:rsidRPr="001257CA">
                <w:rPr>
                  <w:rFonts w:ascii="Arial" w:hAnsi="Arial" w:cs="Arial"/>
                  <w:sz w:val="18"/>
                  <w:szCs w:val="18"/>
                </w:rPr>
                <w:t xml:space="preserve">, cela reste insuffisant pour atteindre le taux de 20% </w:t>
              </w:r>
              <w:del w:id="23" w:author="Claire Pourchet" w:date="2018-06-13T09:47:00Z">
                <w:r w:rsidRPr="001257CA" w:rsidDel="000F1765">
                  <w:rPr>
                    <w:rFonts w:ascii="Arial" w:hAnsi="Arial" w:cs="Arial"/>
                    <w:sz w:val="18"/>
                    <w:szCs w:val="18"/>
                  </w:rPr>
                  <w:delText>éxigé par le préfet</w:delText>
                </w:r>
              </w:del>
            </w:ins>
            <w:ins w:id="24" w:author="Claire Pourchet" w:date="2018-06-13T09:47:00Z">
              <w:r w:rsidRPr="001257CA">
                <w:rPr>
                  <w:rFonts w:ascii="Arial" w:hAnsi="Arial" w:cs="Arial"/>
                  <w:sz w:val="18"/>
                  <w:szCs w:val="18"/>
                </w:rPr>
                <w:t>imposé par la loi</w:t>
              </w:r>
            </w:ins>
            <w:ins w:id="25" w:author="Admin" w:date="2018-06-01T16:20:00Z">
              <w:r w:rsidRPr="001257CA">
                <w:rPr>
                  <w:rFonts w:ascii="Arial" w:hAnsi="Arial" w:cs="Arial"/>
                  <w:sz w:val="18"/>
                  <w:szCs w:val="18"/>
                </w:rPr>
                <w:t>. Ainsi,</w:t>
              </w:r>
            </w:ins>
            <w:ins w:id="26" w:author="Admin" w:date="2018-06-01T16:17:00Z">
              <w:r w:rsidRPr="001257CA">
                <w:rPr>
                  <w:rFonts w:ascii="Arial" w:hAnsi="Arial" w:cs="Arial"/>
                  <w:sz w:val="18"/>
                  <w:szCs w:val="18"/>
                </w:rPr>
                <w:t xml:space="preserve"> au premier janvier 2017</w:t>
              </w:r>
            </w:ins>
            <w:ins w:id="27" w:author="Admin" w:date="2018-06-01T16:20:00Z">
              <w:r w:rsidRPr="001257CA">
                <w:rPr>
                  <w:rFonts w:ascii="Arial" w:hAnsi="Arial" w:cs="Arial"/>
                  <w:sz w:val="18"/>
                  <w:szCs w:val="18"/>
                </w:rPr>
                <w:t>,</w:t>
              </w:r>
            </w:ins>
            <w:ins w:id="28" w:author="Admin" w:date="2018-06-01T16:17:00Z">
              <w:r w:rsidRPr="001257CA">
                <w:rPr>
                  <w:rFonts w:ascii="Arial" w:hAnsi="Arial" w:cs="Arial"/>
                  <w:sz w:val="18"/>
                  <w:szCs w:val="18"/>
                </w:rPr>
                <w:t xml:space="preserve"> </w:t>
              </w:r>
              <w:del w:id="29" w:author="Claire Pourchet" w:date="2018-06-13T09:48:00Z">
                <w:r w:rsidRPr="001257CA" w:rsidDel="000F1765">
                  <w:rPr>
                    <w:rFonts w:ascii="Arial" w:hAnsi="Arial" w:cs="Arial"/>
                    <w:sz w:val="18"/>
                    <w:szCs w:val="18"/>
                  </w:rPr>
                  <w:delText xml:space="preserve">la carence en logement social était </w:delText>
                </w:r>
              </w:del>
            </w:ins>
            <w:ins w:id="30" w:author="Admin" w:date="2018-06-01T16:20:00Z">
              <w:del w:id="31" w:author="Claire Pourchet" w:date="2018-06-13T09:48:00Z">
                <w:r w:rsidRPr="001257CA" w:rsidDel="000F1765">
                  <w:rPr>
                    <w:rFonts w:ascii="Arial" w:hAnsi="Arial" w:cs="Arial"/>
                    <w:sz w:val="18"/>
                    <w:szCs w:val="18"/>
                  </w:rPr>
                  <w:delText xml:space="preserve">encore </w:delText>
                </w:r>
              </w:del>
            </w:ins>
            <w:ins w:id="32" w:author="Admin" w:date="2018-06-01T16:17:00Z">
              <w:del w:id="33" w:author="Claire Pourchet" w:date="2018-06-13T09:48:00Z">
                <w:r w:rsidRPr="001257CA" w:rsidDel="000F1765">
                  <w:rPr>
                    <w:rFonts w:ascii="Arial" w:hAnsi="Arial" w:cs="Arial"/>
                    <w:sz w:val="18"/>
                    <w:szCs w:val="18"/>
                  </w:rPr>
                  <w:delText xml:space="preserve">de </w:delText>
                </w:r>
              </w:del>
            </w:ins>
            <w:ins w:id="34" w:author="Admin" w:date="2018-06-01T16:18:00Z">
              <w:del w:id="35" w:author="Claire Pourchet" w:date="2018-06-13T09:48:00Z">
                <w:r w:rsidRPr="001257CA" w:rsidDel="000F1765">
                  <w:rPr>
                    <w:rFonts w:ascii="Arial" w:hAnsi="Arial" w:cs="Arial"/>
                    <w:sz w:val="18"/>
                    <w:szCs w:val="18"/>
                  </w:rPr>
                  <w:delText>198 logements. Ces 36 logements vont participer à ce rattrapa</w:delText>
                </w:r>
              </w:del>
            </w:ins>
            <w:ins w:id="36" w:author="Claire Pourchet" w:date="2018-06-13T09:48:00Z">
              <w:r w:rsidRPr="001257CA">
                <w:rPr>
                  <w:rFonts w:ascii="Arial" w:hAnsi="Arial" w:cs="Arial"/>
                  <w:sz w:val="18"/>
                  <w:szCs w:val="18"/>
                </w:rPr>
                <w:t>le déficit s’élevait à 198 logements.  Ces 36 logements vont participer à ce rattrap</w:t>
              </w:r>
            </w:ins>
            <w:ins w:id="37" w:author="Claire Pourchet" w:date="2018-06-13T09:49:00Z">
              <w:r w:rsidRPr="001257CA">
                <w:rPr>
                  <w:rFonts w:ascii="Arial" w:hAnsi="Arial" w:cs="Arial"/>
                  <w:sz w:val="18"/>
                  <w:szCs w:val="18"/>
                </w:rPr>
                <w:t xml:space="preserve">age. </w:t>
              </w:r>
            </w:ins>
            <w:ins w:id="38" w:author="Admin" w:date="2018-06-01T16:18:00Z">
              <w:del w:id="39" w:author="Claire Pourchet" w:date="2018-06-13T09:48:00Z">
                <w:r w:rsidRPr="001257CA" w:rsidDel="000F1765">
                  <w:rPr>
                    <w:rFonts w:ascii="Arial" w:hAnsi="Arial" w:cs="Arial"/>
                    <w:sz w:val="18"/>
                    <w:szCs w:val="18"/>
                  </w:rPr>
                  <w:delText>ge.</w:delText>
                </w:r>
              </w:del>
            </w:ins>
          </w:p>
          <w:p w:rsidR="001257CA" w:rsidRDefault="001257CA" w:rsidP="001257CA">
            <w:pPr>
              <w:jc w:val="both"/>
              <w:rPr>
                <w:rFonts w:ascii="Arial" w:hAnsi="Arial" w:cs="Arial"/>
                <w:sz w:val="18"/>
                <w:szCs w:val="18"/>
              </w:rPr>
            </w:pPr>
          </w:p>
          <w:p w:rsidR="001257CA" w:rsidRPr="001257CA" w:rsidRDefault="001257CA" w:rsidP="001257CA">
            <w:pPr>
              <w:jc w:val="both"/>
              <w:rPr>
                <w:rFonts w:ascii="Arial" w:hAnsi="Arial" w:cs="Arial"/>
                <w:sz w:val="18"/>
                <w:szCs w:val="18"/>
              </w:rPr>
            </w:pPr>
            <w:r w:rsidRPr="001257CA">
              <w:rPr>
                <w:rFonts w:ascii="Arial" w:hAnsi="Arial" w:cs="Arial"/>
                <w:sz w:val="18"/>
                <w:szCs w:val="18"/>
              </w:rPr>
              <w:t xml:space="preserve">Ce projet de l’OPAC rentre dans ce cadre. Ce secteur à proximité des transports en commun et d’un pôle de commerce de proximité permettra de </w:t>
            </w:r>
            <w:del w:id="40" w:author="Claire Pourchet" w:date="2018-06-13T09:50:00Z">
              <w:r w:rsidRPr="001257CA" w:rsidDel="000F1765">
                <w:rPr>
                  <w:rFonts w:ascii="Arial" w:hAnsi="Arial" w:cs="Arial"/>
                  <w:sz w:val="18"/>
                  <w:szCs w:val="18"/>
                </w:rPr>
                <w:delText>plus de requalifier</w:delText>
              </w:r>
            </w:del>
            <w:ins w:id="41" w:author="Claire Pourchet" w:date="2018-06-13T09:50:00Z">
              <w:r w:rsidRPr="001257CA">
                <w:rPr>
                  <w:rFonts w:ascii="Arial" w:hAnsi="Arial" w:cs="Arial"/>
                  <w:sz w:val="18"/>
                  <w:szCs w:val="18"/>
                </w:rPr>
                <w:t>participer à la requalification</w:t>
              </w:r>
            </w:ins>
            <w:r w:rsidRPr="001257CA">
              <w:rPr>
                <w:rFonts w:ascii="Arial" w:hAnsi="Arial" w:cs="Arial"/>
                <w:sz w:val="18"/>
                <w:szCs w:val="18"/>
              </w:rPr>
              <w:t xml:space="preserve"> la route départementale en entrée de ville.</w:t>
            </w:r>
          </w:p>
          <w:p w:rsidR="00505C82" w:rsidRDefault="001257CA" w:rsidP="001257CA">
            <w:pPr>
              <w:pStyle w:val="TableContents"/>
              <w:rPr>
                <w:rFonts w:ascii="Arial" w:hAnsi="Arial" w:cs="Arial"/>
                <w:sz w:val="18"/>
                <w:szCs w:val="18"/>
              </w:rPr>
            </w:pPr>
            <w:r w:rsidRPr="001257CA">
              <w:rPr>
                <w:rFonts w:ascii="Arial" w:hAnsi="Arial" w:cs="Arial"/>
                <w:sz w:val="18"/>
                <w:szCs w:val="18"/>
              </w:rPr>
              <w:t>Cette modification ne touche pas l’équilibre général du POS puisque cette zone était déjà urbanisée. Ce projet ne consomme pas de terrain puisque c’est une reconversion de site déjà bâti.</w:t>
            </w:r>
          </w:p>
          <w:p w:rsidR="001257CA" w:rsidRDefault="001257CA" w:rsidP="001257CA">
            <w:pPr>
              <w:pStyle w:val="TableContents"/>
              <w:rPr>
                <w:rFonts w:ascii="Arial" w:hAnsi="Arial" w:cs="Arial"/>
                <w:sz w:val="18"/>
                <w:szCs w:val="18"/>
              </w:rPr>
            </w:pPr>
          </w:p>
          <w:p w:rsidR="001257CA" w:rsidRPr="001257CA" w:rsidDel="005D5796" w:rsidRDefault="001257CA" w:rsidP="001257CA">
            <w:pPr>
              <w:jc w:val="both"/>
              <w:rPr>
                <w:ins w:id="42" w:author="Claire Pourchet" w:date="2018-04-30T14:11:00Z"/>
                <w:del w:id="43" w:author="Admin" w:date="2018-05-24T17:19:00Z"/>
                <w:rFonts w:ascii="Arial" w:hAnsi="Arial" w:cs="Arial"/>
                <w:sz w:val="18"/>
                <w:szCs w:val="18"/>
                <w:rPrChange w:id="44" w:author="Claire Pourchet" w:date="2018-06-13T09:51:00Z">
                  <w:rPr>
                    <w:ins w:id="45" w:author="Claire Pourchet" w:date="2018-04-30T14:11:00Z"/>
                    <w:del w:id="46" w:author="Admin" w:date="2018-05-24T17:19:00Z"/>
                    <w:rStyle w:val="Emphaseintense"/>
                  </w:rPr>
                </w:rPrChange>
              </w:rPr>
            </w:pPr>
            <w:ins w:id="47" w:author="Claire Pourchet" w:date="2018-06-13T09:51:00Z">
              <w:r w:rsidRPr="001257CA">
                <w:rPr>
                  <w:rFonts w:ascii="Arial" w:hAnsi="Arial" w:cs="Arial"/>
                  <w:sz w:val="18"/>
                  <w:szCs w:val="18"/>
                  <w:rPrChange w:id="48" w:author="Claire Pourchet" w:date="2018-06-13T09:51:00Z">
                    <w:rPr>
                      <w:rStyle w:val="Emphaseintense"/>
                    </w:rPr>
                  </w:rPrChange>
                </w:rPr>
                <w:t xml:space="preserve">Dans le POS actuel, </w:t>
              </w:r>
            </w:ins>
            <w:ins w:id="49" w:author="Claire Pourchet" w:date="2018-04-30T14:11:00Z">
              <w:del w:id="50" w:author="Admin" w:date="2018-05-24T17:19:00Z">
                <w:r w:rsidRPr="001257CA" w:rsidDel="005D5796">
                  <w:rPr>
                    <w:rFonts w:ascii="Arial" w:hAnsi="Arial" w:cs="Arial"/>
                    <w:sz w:val="18"/>
                    <w:szCs w:val="18"/>
                    <w:rPrChange w:id="51" w:author="Claire Pourchet" w:date="2018-06-13T09:51:00Z">
                      <w:rPr>
                        <w:rStyle w:val="Emphaseintense"/>
                      </w:rPr>
                    </w:rPrChange>
                  </w:rPr>
                  <w:delText>Il faudrait lister les parcelles concernées.</w:delText>
                </w:r>
              </w:del>
            </w:ins>
          </w:p>
          <w:p w:rsidR="001257CA" w:rsidRPr="001257CA" w:rsidDel="005D5796" w:rsidRDefault="001257CA" w:rsidP="001257CA">
            <w:pPr>
              <w:jc w:val="both"/>
              <w:rPr>
                <w:ins w:id="52" w:author="Claire Pourchet" w:date="2018-04-30T14:12:00Z"/>
                <w:del w:id="53" w:author="Admin" w:date="2018-05-24T17:28:00Z"/>
                <w:rFonts w:ascii="Arial" w:hAnsi="Arial" w:cs="Arial"/>
                <w:sz w:val="18"/>
                <w:szCs w:val="18"/>
                <w:rPrChange w:id="54" w:author="Claire Pourchet" w:date="2018-06-13T09:51:00Z">
                  <w:rPr>
                    <w:ins w:id="55" w:author="Claire Pourchet" w:date="2018-04-30T14:12:00Z"/>
                    <w:del w:id="56" w:author="Admin" w:date="2018-05-24T17:28:00Z"/>
                    <w:rStyle w:val="Emphaseintense"/>
                  </w:rPr>
                </w:rPrChange>
              </w:rPr>
            </w:pPr>
            <w:ins w:id="57" w:author="Claire Pourchet" w:date="2018-04-30T14:11:00Z">
              <w:del w:id="58" w:author="Admin" w:date="2018-05-24T17:28:00Z">
                <w:r w:rsidRPr="001257CA" w:rsidDel="005D5796">
                  <w:rPr>
                    <w:rFonts w:ascii="Arial" w:hAnsi="Arial" w:cs="Arial"/>
                    <w:sz w:val="18"/>
                    <w:szCs w:val="18"/>
                    <w:rPrChange w:id="59" w:author="Claire Pourchet" w:date="2018-06-13T09:51:00Z">
                      <w:rPr>
                        <w:rStyle w:val="Emphaseintense"/>
                      </w:rPr>
                    </w:rPrChange>
                  </w:rPr>
                  <w:delText>Il faudrait une description plu</w:delText>
                </w:r>
              </w:del>
            </w:ins>
            <w:ins w:id="60" w:author="Claire Pourchet" w:date="2018-04-30T14:12:00Z">
              <w:del w:id="61" w:author="Admin" w:date="2018-05-24T17:28:00Z">
                <w:r w:rsidRPr="001257CA" w:rsidDel="005D5796">
                  <w:rPr>
                    <w:rFonts w:ascii="Arial" w:hAnsi="Arial" w:cs="Arial"/>
                    <w:sz w:val="18"/>
                    <w:szCs w:val="18"/>
                    <w:rPrChange w:id="62" w:author="Claire Pourchet" w:date="2018-06-13T09:51:00Z">
                      <w:rPr>
                        <w:rStyle w:val="Emphaseintense"/>
                      </w:rPr>
                    </w:rPrChange>
                  </w:rPr>
                  <w:delText>s précise du projet (gabarit bâtiment, stationnement, accès…)</w:delText>
                </w:r>
              </w:del>
            </w:ins>
          </w:p>
          <w:p w:rsidR="001257CA" w:rsidRPr="001257CA" w:rsidRDefault="001257CA" w:rsidP="001257CA">
            <w:pPr>
              <w:autoSpaceDE w:val="0"/>
              <w:adjustRightInd w:val="0"/>
              <w:jc w:val="both"/>
              <w:rPr>
                <w:ins w:id="63" w:author="Admin" w:date="2018-06-28T17:28:00Z"/>
                <w:rFonts w:ascii="Arial" w:hAnsi="Arial" w:cs="Arial"/>
                <w:sz w:val="18"/>
                <w:szCs w:val="18"/>
              </w:rPr>
            </w:pPr>
            <w:ins w:id="64" w:author="Claire Pourchet" w:date="2018-04-30T14:12:00Z">
              <w:del w:id="65" w:author="Admin" w:date="2018-05-25T10:33:00Z">
                <w:r w:rsidRPr="001257CA" w:rsidDel="007D6CFA">
                  <w:rPr>
                    <w:rFonts w:ascii="Arial" w:hAnsi="Arial" w:cs="Arial"/>
                    <w:sz w:val="18"/>
                    <w:szCs w:val="18"/>
                    <w:rPrChange w:id="66" w:author="Claire Pourchet" w:date="2018-06-13T09:51:00Z">
                      <w:rPr>
                        <w:rStyle w:val="Emphaseintense"/>
                      </w:rPr>
                    </w:rPrChange>
                  </w:rPr>
                  <w:delText>Il faudrait justifier le passage en UC, en rappelant la définition de la zone</w:delText>
                </w:r>
              </w:del>
            </w:ins>
            <w:ins w:id="67" w:author="Claire Pourchet" w:date="2018-04-30T14:13:00Z">
              <w:del w:id="68" w:author="Admin" w:date="2018-05-25T10:33:00Z">
                <w:r w:rsidRPr="001257CA" w:rsidDel="007D6CFA">
                  <w:rPr>
                    <w:rFonts w:ascii="Arial" w:hAnsi="Arial" w:cs="Arial"/>
                    <w:sz w:val="18"/>
                    <w:szCs w:val="18"/>
                    <w:rPrChange w:id="69" w:author="Claire Pourchet" w:date="2018-06-13T09:51:00Z">
                      <w:rPr>
                        <w:rStyle w:val="Emphaseintense"/>
                      </w:rPr>
                    </w:rPrChange>
                  </w:rPr>
                  <w:delText>…</w:delText>
                </w:r>
              </w:del>
            </w:ins>
            <w:ins w:id="70" w:author="Claire Pourchet" w:date="2018-06-13T09:51:00Z">
              <w:r w:rsidRPr="001257CA">
                <w:rPr>
                  <w:rFonts w:ascii="Arial" w:hAnsi="Arial" w:cs="Arial"/>
                  <w:bCs/>
                  <w:iCs/>
                  <w:sz w:val="18"/>
                  <w:szCs w:val="18"/>
                </w:rPr>
                <w:t>l</w:t>
              </w:r>
            </w:ins>
            <w:ins w:id="71" w:author="Admin" w:date="2018-05-25T10:32:00Z">
              <w:del w:id="72" w:author="Claire Pourchet" w:date="2018-06-13T09:51:00Z">
                <w:r w:rsidRPr="001257CA" w:rsidDel="000F1765">
                  <w:rPr>
                    <w:rFonts w:ascii="Arial" w:hAnsi="Arial" w:cs="Arial"/>
                    <w:sz w:val="18"/>
                    <w:szCs w:val="18"/>
                  </w:rPr>
                  <w:delText>L</w:delText>
                </w:r>
              </w:del>
              <w:r w:rsidRPr="001257CA">
                <w:rPr>
                  <w:rFonts w:ascii="Arial" w:hAnsi="Arial" w:cs="Arial"/>
                  <w:sz w:val="18"/>
                  <w:szCs w:val="18"/>
                </w:rPr>
                <w:t>a zone UE correspond à des secteurs d'activités existantes ou destinées à recevoir des nouvelles installations à caractère industriel, artisanal, commercial ou des équipements de nature scientifique ou technique.</w:t>
              </w:r>
            </w:ins>
            <w:ins w:id="73" w:author="Admin" w:date="2018-05-25T10:33:00Z">
              <w:r w:rsidRPr="001257CA">
                <w:rPr>
                  <w:rFonts w:ascii="Arial" w:hAnsi="Arial" w:cs="Arial"/>
                  <w:sz w:val="18"/>
                  <w:szCs w:val="18"/>
                </w:rPr>
                <w:t xml:space="preserve"> Elle ne peut donc accueillir de logements d’où la nécessité de faire évoluer ce secteur vers une </w:t>
              </w:r>
            </w:ins>
            <w:ins w:id="74" w:author="Admin" w:date="2018-05-25T10:32:00Z">
              <w:r w:rsidRPr="001257CA">
                <w:rPr>
                  <w:rFonts w:ascii="Arial" w:hAnsi="Arial" w:cs="Arial"/>
                  <w:sz w:val="18"/>
                  <w:szCs w:val="18"/>
                </w:rPr>
                <w:t>zone UC correspond aux secteurs d'habitat de moyenne densité et à leur environnement immédiat</w:t>
              </w:r>
            </w:ins>
            <w:ins w:id="75" w:author="Admin" w:date="2018-05-25T10:33:00Z">
              <w:r w:rsidRPr="001257CA">
                <w:rPr>
                  <w:rFonts w:ascii="Arial" w:hAnsi="Arial" w:cs="Arial"/>
                  <w:sz w:val="18"/>
                  <w:szCs w:val="18"/>
                </w:rPr>
                <w:t xml:space="preserve">, </w:t>
              </w:r>
            </w:ins>
            <w:ins w:id="76" w:author="Admin" w:date="2018-05-25T10:32:00Z">
              <w:r w:rsidRPr="001257CA">
                <w:rPr>
                  <w:rFonts w:ascii="Arial" w:hAnsi="Arial" w:cs="Arial"/>
                  <w:sz w:val="18"/>
                  <w:szCs w:val="18"/>
                </w:rPr>
                <w:t>réservée à l'habitation et aux activités compatibles avec l'habitat</w:t>
              </w:r>
            </w:ins>
            <w:ins w:id="77" w:author="Admin" w:date="2018-05-25T10:34:00Z">
              <w:r w:rsidRPr="001257CA">
                <w:rPr>
                  <w:rFonts w:ascii="Arial" w:hAnsi="Arial" w:cs="Arial"/>
                  <w:sz w:val="18"/>
                  <w:szCs w:val="18"/>
                </w:rPr>
                <w:t>, pour permettre la réalisation de ce projet de logements qui permettra à la commune de rééquilibr</w:t>
              </w:r>
              <w:del w:id="78" w:author="Claire Pourchet" w:date="2018-06-13T09:52:00Z">
                <w:r w:rsidRPr="001257CA" w:rsidDel="000F1765">
                  <w:rPr>
                    <w:rFonts w:ascii="Arial" w:hAnsi="Arial" w:cs="Arial"/>
                    <w:sz w:val="18"/>
                    <w:szCs w:val="18"/>
                  </w:rPr>
                  <w:delText>é</w:delText>
                </w:r>
              </w:del>
            </w:ins>
            <w:ins w:id="79" w:author="Claire Pourchet" w:date="2018-06-13T09:52:00Z">
              <w:r w:rsidRPr="001257CA">
                <w:rPr>
                  <w:rFonts w:ascii="Arial" w:hAnsi="Arial" w:cs="Arial"/>
                  <w:sz w:val="18"/>
                  <w:szCs w:val="18"/>
                </w:rPr>
                <w:t>er</w:t>
              </w:r>
            </w:ins>
            <w:ins w:id="80" w:author="Admin" w:date="2018-05-25T10:34:00Z">
              <w:r w:rsidRPr="001257CA">
                <w:rPr>
                  <w:rFonts w:ascii="Arial" w:hAnsi="Arial" w:cs="Arial"/>
                  <w:sz w:val="18"/>
                  <w:szCs w:val="18"/>
                </w:rPr>
                <w:t xml:space="preserve"> son taux de logements sociaux.</w:t>
              </w:r>
            </w:ins>
          </w:p>
          <w:p w:rsidR="001257CA" w:rsidRDefault="001257CA" w:rsidP="001257CA">
            <w:pPr>
              <w:pStyle w:val="TableContents"/>
              <w:rPr>
                <w:rFonts w:ascii="Arial" w:hAnsi="Arial" w:cs="Arial"/>
                <w:sz w:val="18"/>
                <w:szCs w:val="18"/>
              </w:rPr>
            </w:pPr>
          </w:p>
          <w:p w:rsidR="00BB56E6" w:rsidRPr="001257CA" w:rsidRDefault="001257CA">
            <w:pPr>
              <w:pStyle w:val="TableContents"/>
              <w:rPr>
                <w:rFonts w:ascii="Arial" w:hAnsi="Arial" w:cs="Arial"/>
                <w:sz w:val="18"/>
                <w:szCs w:val="18"/>
                <w:u w:val="single"/>
              </w:rPr>
            </w:pPr>
            <w:r w:rsidRPr="001257CA">
              <w:rPr>
                <w:rFonts w:ascii="Arial" w:hAnsi="Arial" w:cs="Arial"/>
                <w:sz w:val="18"/>
                <w:szCs w:val="18"/>
                <w:u w:val="single"/>
              </w:rPr>
              <w:t xml:space="preserve">La modification a donc pour but de transformer une partie de zone UE et zone UC, pour une surface de 4 400 m². </w:t>
            </w:r>
          </w:p>
          <w:p w:rsidR="00BB56E6" w:rsidRDefault="00BB56E6" w:rsidP="001257CA">
            <w:pPr>
              <w:pStyle w:val="TableContents"/>
              <w:rPr>
                <w:sz w:val="22"/>
                <w:szCs w:val="22"/>
              </w:rPr>
            </w:pPr>
          </w:p>
        </w:tc>
      </w:tr>
    </w:tbl>
    <w:p w:rsidR="00BB56E6" w:rsidRDefault="00BB56E6">
      <w:pPr>
        <w:pStyle w:val="Standard"/>
        <w:rPr>
          <w:rFonts w:ascii="Arial" w:hAnsi="Arial"/>
        </w:rPr>
      </w:pPr>
    </w:p>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BB56E6">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rPr>
                <w:i w:val="0"/>
                <w:iCs w:val="0"/>
              </w:rPr>
            </w:pPr>
            <w:r>
              <w:rPr>
                <w:i w:val="0"/>
                <w:iCs w:val="0"/>
              </w:rPr>
              <w:t xml:space="preserve">3.6 Votre projet concerne-t-il la création d’une Unité touristique nouvelle (UTN) ?  </w:t>
            </w:r>
          </w:p>
        </w:tc>
      </w:tr>
      <w:tr w:rsidR="00BB56E6">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FB14AA" w:rsidRDefault="005049D2">
            <w:pPr>
              <w:pStyle w:val="Standard"/>
              <w:snapToGrid w:val="0"/>
              <w:jc w:val="center"/>
              <w:rPr>
                <w:rFonts w:ascii="Arial" w:hAnsi="Arial"/>
                <w:strike/>
                <w:sz w:val="20"/>
              </w:rPr>
            </w:pPr>
            <w:r w:rsidRPr="00FB14AA">
              <w:rPr>
                <w:rFonts w:ascii="Arial" w:hAnsi="Arial"/>
                <w:strike/>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FB14AA" w:rsidRDefault="005049D2">
            <w:pPr>
              <w:pStyle w:val="Standard"/>
              <w:snapToGrid w:val="0"/>
              <w:jc w:val="center"/>
              <w:rPr>
                <w:rFonts w:ascii="Arial" w:hAnsi="Arial"/>
                <w:b/>
                <w:sz w:val="20"/>
              </w:rPr>
            </w:pPr>
            <w:r w:rsidRPr="00FB14AA">
              <w:rPr>
                <w:rFonts w:ascii="Arial" w:hAnsi="Arial"/>
                <w:b/>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ableContents"/>
              <w:rPr>
                <w:rFonts w:ascii="Arial" w:hAnsi="Arial" w:cs="Arial"/>
                <w:i/>
                <w:iCs/>
                <w:sz w:val="18"/>
                <w:szCs w:val="18"/>
              </w:rPr>
            </w:pPr>
            <w:r>
              <w:rPr>
                <w:rFonts w:ascii="Arial" w:hAnsi="Arial" w:cs="Arial"/>
                <w:i/>
                <w:iCs/>
                <w:sz w:val="18"/>
                <w:szCs w:val="18"/>
              </w:rPr>
              <w:t>Si oui, précisez les caractéristiques de cette UTN en application de l’article R122-8 du code de l’urbanisme (description de la nature du projet et de ses dimensions avec, le cas échéant, la surface de plancher crée)</w:t>
            </w:r>
          </w:p>
          <w:p w:rsidR="00BB56E6" w:rsidRDefault="00BB56E6">
            <w:pPr>
              <w:pStyle w:val="TableContents"/>
              <w:rPr>
                <w:rFonts w:ascii="Arial" w:hAnsi="Arial" w:cs="Arial"/>
                <w:i/>
                <w:iCs/>
                <w:sz w:val="18"/>
                <w:szCs w:val="18"/>
              </w:rPr>
            </w:pPr>
          </w:p>
          <w:p w:rsidR="00BB56E6" w:rsidRDefault="00BB56E6">
            <w:pPr>
              <w:pStyle w:val="TableContents"/>
              <w:rPr>
                <w:rFonts w:ascii="Arial" w:hAnsi="Arial" w:cs="Arial"/>
                <w:i/>
                <w:iCs/>
                <w:sz w:val="18"/>
                <w:szCs w:val="18"/>
              </w:rPr>
            </w:pPr>
          </w:p>
          <w:p w:rsidR="00BB56E6" w:rsidRDefault="00BB56E6">
            <w:pPr>
              <w:pStyle w:val="TableContents"/>
              <w:rPr>
                <w:rFonts w:ascii="Arial" w:hAnsi="Arial" w:cs="Arial"/>
                <w:i/>
                <w:iCs/>
                <w:sz w:val="18"/>
                <w:szCs w:val="18"/>
              </w:rPr>
            </w:pPr>
          </w:p>
          <w:p w:rsidR="00BB56E6" w:rsidRDefault="00BB56E6">
            <w:pPr>
              <w:pStyle w:val="TableContents"/>
              <w:rPr>
                <w:sz w:val="22"/>
                <w:szCs w:val="22"/>
              </w:rPr>
            </w:pPr>
          </w:p>
        </w:tc>
      </w:tr>
    </w:tbl>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03"/>
        <w:gridCol w:w="536"/>
        <w:gridCol w:w="5027"/>
      </w:tblGrid>
      <w:tr w:rsidR="00BB56E6">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rPr>
                <w:i w:val="0"/>
                <w:iCs w:val="0"/>
              </w:rPr>
            </w:pPr>
            <w:r>
              <w:rPr>
                <w:i w:val="0"/>
                <w:iCs w:val="0"/>
              </w:rPr>
              <w:t>3.7 Votre projet est-il en lien avec d’autres procédures ?</w:t>
            </w:r>
          </w:p>
        </w:tc>
      </w:tr>
      <w:tr w:rsidR="00BB56E6">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BB56E6">
            <w:pPr>
              <w:pStyle w:val="Titre2"/>
              <w:rPr>
                <w:sz w:val="22"/>
                <w:szCs w:val="22"/>
              </w:rPr>
            </w:pPr>
          </w:p>
        </w:tc>
        <w:tc>
          <w:tcPr>
            <w:tcW w:w="50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jc w:val="both"/>
              <w:rPr>
                <w:b w:val="0"/>
                <w:bCs w:val="0"/>
                <w:i w:val="0"/>
                <w:iCs w:val="0"/>
                <w:sz w:val="22"/>
                <w:szCs w:val="22"/>
              </w:rPr>
            </w:pPr>
            <w:proofErr w:type="gramStart"/>
            <w:r>
              <w:rPr>
                <w:b w:val="0"/>
                <w:bCs w:val="0"/>
                <w:i w:val="0"/>
                <w:iCs w:val="0"/>
                <w:sz w:val="22"/>
                <w:szCs w:val="22"/>
              </w:rPr>
              <w:t>oui</w:t>
            </w:r>
            <w:proofErr w:type="gramEnd"/>
          </w:p>
        </w:tc>
        <w:tc>
          <w:tcPr>
            <w:tcW w:w="53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proofErr w:type="gramStart"/>
            <w:r>
              <w:rPr>
                <w:b w:val="0"/>
                <w:bCs w:val="0"/>
                <w:sz w:val="22"/>
                <w:szCs w:val="22"/>
              </w:rPr>
              <w:t>non</w:t>
            </w:r>
            <w:proofErr w:type="gramEnd"/>
          </w:p>
        </w:tc>
        <w:tc>
          <w:tcPr>
            <w:tcW w:w="50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r>
              <w:rPr>
                <w:b w:val="0"/>
                <w:bCs w:val="0"/>
                <w:sz w:val="22"/>
                <w:szCs w:val="22"/>
              </w:rPr>
              <w:t>Le cas échéant, précisez :</w:t>
            </w:r>
          </w:p>
        </w:tc>
      </w:tr>
    </w:tbl>
    <w:p w:rsidR="005049D2" w:rsidRDefault="005049D2">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BB56E6">
        <w:trPr>
          <w:tblHeader/>
        </w:trPr>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rPr>
                <w:rFonts w:cs="Times New Roman"/>
                <w:b w:val="0"/>
                <w:bCs w:val="0"/>
                <w:i w:val="0"/>
                <w:iCs w:val="0"/>
              </w:rPr>
            </w:pPr>
            <w:r>
              <w:rPr>
                <w:rFonts w:cs="Times New Roman"/>
                <w:b w:val="0"/>
                <w:bCs w:val="0"/>
                <w:i w:val="0"/>
                <w:iCs w:val="0"/>
              </w:rPr>
              <w:t>Sera-t-il soumis à d’autre(s) type(s) de procédure(s) ou consultation(s) réglementaire(s) :</w:t>
            </w:r>
          </w:p>
          <w:p w:rsidR="00BB56E6" w:rsidRDefault="00BB56E6">
            <w:pPr>
              <w:pStyle w:val="Titre2"/>
              <w:jc w:val="both"/>
              <w:rPr>
                <w:b w:val="0"/>
                <w:bCs w:val="0"/>
              </w:rPr>
            </w:pPr>
          </w:p>
          <w:p w:rsidR="00BB56E6" w:rsidRDefault="00BB56E6">
            <w:pPr>
              <w:pStyle w:val="Standard"/>
              <w:jc w:val="both"/>
              <w:rPr>
                <w:rFonts w:ascii="Arial" w:hAnsi="Arial"/>
                <w:i/>
                <w:iCs/>
                <w:sz w:val="20"/>
              </w:rPr>
            </w:pPr>
          </w:p>
          <w:p w:rsidR="00BB56E6" w:rsidRDefault="00BB56E6">
            <w:pPr>
              <w:pStyle w:val="Standard"/>
              <w:jc w:val="both"/>
              <w:rPr>
                <w:rFonts w:ascii="Arial" w:hAnsi="Arial"/>
                <w:i/>
                <w:iCs/>
                <w:sz w:val="20"/>
              </w:rPr>
            </w:pPr>
          </w:p>
        </w:tc>
        <w:tc>
          <w:tcPr>
            <w:tcW w:w="51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FB14AA" w:rsidRDefault="00FB14AA" w:rsidP="00FB14AA">
            <w:pPr>
              <w:pStyle w:val="Standard"/>
              <w:snapToGrid w:val="0"/>
              <w:jc w:val="center"/>
              <w:rPr>
                <w:rFonts w:ascii="Arial" w:hAnsi="Arial"/>
                <w:b/>
                <w:sz w:val="18"/>
                <w:szCs w:val="18"/>
              </w:rPr>
            </w:pPr>
            <w:r w:rsidRPr="00FB14AA">
              <w:rPr>
                <w:rFonts w:ascii="Arial" w:hAnsi="Arial"/>
                <w:b/>
                <w:sz w:val="18"/>
                <w:szCs w:val="18"/>
              </w:rPr>
              <w:t>X</w:t>
            </w:r>
          </w:p>
        </w:tc>
        <w:tc>
          <w:tcPr>
            <w:tcW w:w="50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rPr>
                <w:rFonts w:ascii="Arial" w:hAnsi="Arial"/>
                <w:sz w:val="18"/>
                <w:szCs w:val="18"/>
              </w:rPr>
            </w:pPr>
            <w:r>
              <w:rPr>
                <w:rFonts w:ascii="Arial" w:hAnsi="Arial"/>
                <w:sz w:val="18"/>
                <w:szCs w:val="18"/>
              </w:rPr>
              <w:t xml:space="preserve">Par exemple : </w:t>
            </w:r>
            <w:r>
              <w:rPr>
                <w:rFonts w:ascii="Arial" w:hAnsi="Arial"/>
                <w:i/>
                <w:iCs/>
                <w:sz w:val="18"/>
                <w:szCs w:val="18"/>
              </w:rPr>
              <w:t>avis de la Commission départementale de consommation des espaces agricoles, du Comité de massif, dérogation au titre de l’article L122-2 du code de l’urbanisme dans sa version antérieure au 27 mars 2014 pour les procédures concernées.</w:t>
            </w:r>
          </w:p>
          <w:p w:rsidR="00BB56E6" w:rsidRDefault="00BB56E6">
            <w:pPr>
              <w:pStyle w:val="Standard"/>
              <w:rPr>
                <w:sz w:val="18"/>
                <w:szCs w:val="18"/>
              </w:rPr>
            </w:pPr>
          </w:p>
          <w:p w:rsidR="00BB56E6" w:rsidRDefault="00BB56E6">
            <w:pPr>
              <w:pStyle w:val="Standard"/>
              <w:rPr>
                <w:sz w:val="18"/>
                <w:szCs w:val="18"/>
              </w:rPr>
            </w:pPr>
          </w:p>
        </w:tc>
      </w:tr>
      <w:tr w:rsidR="00BB56E6">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rPr>
                <w:rFonts w:cs="Times New Roman"/>
                <w:b w:val="0"/>
                <w:bCs w:val="0"/>
                <w:i w:val="0"/>
                <w:iCs w:val="0"/>
              </w:rPr>
            </w:pPr>
            <w:proofErr w:type="spellStart"/>
            <w:r>
              <w:rPr>
                <w:rFonts w:cs="Times New Roman"/>
                <w:b w:val="0"/>
                <w:bCs w:val="0"/>
                <w:i w:val="0"/>
                <w:iCs w:val="0"/>
              </w:rPr>
              <w:t>Fera-t-il</w:t>
            </w:r>
            <w:proofErr w:type="spellEnd"/>
            <w:r>
              <w:rPr>
                <w:rFonts w:cs="Times New Roman"/>
                <w:b w:val="0"/>
                <w:bCs w:val="0"/>
                <w:i w:val="0"/>
                <w:iCs w:val="0"/>
              </w:rPr>
              <w:t xml:space="preserve"> l’objet d’une enquête publique conjointe avec une (ou plusieurs) autre(s) procédure(s) ?</w:t>
            </w:r>
          </w:p>
          <w:p w:rsidR="00BB56E6" w:rsidRDefault="00BB56E6">
            <w:pPr>
              <w:pStyle w:val="Standard"/>
              <w:spacing w:before="68" w:after="68"/>
              <w:jc w:val="both"/>
              <w:rPr>
                <w:rFonts w:ascii="Arial" w:hAnsi="Arial"/>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1257CA">
            <w:pPr>
              <w:pStyle w:val="Standard"/>
              <w:snapToGrid w:val="0"/>
              <w:jc w:val="both"/>
              <w:rPr>
                <w:rFonts w:ascii="Arial" w:hAnsi="Arial"/>
              </w:rPr>
            </w:pPr>
            <w:r w:rsidRPr="00FB14AA">
              <w:rPr>
                <w:rFonts w:ascii="Arial" w:hAnsi="Arial"/>
                <w:b/>
                <w:sz w:val="18"/>
                <w:szCs w:val="18"/>
              </w:rPr>
              <w:t>X</w:t>
            </w: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rsidP="00FB14AA">
            <w:pPr>
              <w:pStyle w:val="Standard"/>
              <w:snapToGrid w:val="0"/>
              <w:jc w:val="center"/>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spacing w:before="68" w:after="68"/>
              <w:rPr>
                <w:rFonts w:ascii="Arial" w:hAnsi="Arial"/>
                <w:sz w:val="18"/>
                <w:szCs w:val="18"/>
              </w:rPr>
            </w:pPr>
            <w:r>
              <w:rPr>
                <w:rFonts w:ascii="Arial" w:hAnsi="Arial"/>
                <w:sz w:val="18"/>
                <w:szCs w:val="18"/>
              </w:rPr>
              <w:t>Par exemple </w:t>
            </w:r>
            <w:r>
              <w:rPr>
                <w:rFonts w:ascii="Arial" w:hAnsi="Arial"/>
                <w:b/>
                <w:bCs/>
                <w:sz w:val="18"/>
                <w:szCs w:val="18"/>
              </w:rPr>
              <w:t>:</w:t>
            </w:r>
            <w:r>
              <w:rPr>
                <w:rFonts w:ascii="Arial" w:hAnsi="Arial"/>
                <w:sz w:val="18"/>
                <w:szCs w:val="18"/>
              </w:rPr>
              <w:t xml:space="preserve"> </w:t>
            </w:r>
            <w:r>
              <w:rPr>
                <w:rFonts w:ascii="Arial" w:hAnsi="Arial"/>
                <w:i/>
                <w:iCs/>
                <w:sz w:val="18"/>
                <w:szCs w:val="18"/>
              </w:rPr>
              <w:t xml:space="preserve">procédure d'AVAP, zonage d’assainissement ou pluvial, </w:t>
            </w:r>
            <w:proofErr w:type="spellStart"/>
            <w:r>
              <w:rPr>
                <w:rFonts w:ascii="Arial" w:hAnsi="Arial"/>
                <w:i/>
                <w:iCs/>
                <w:sz w:val="18"/>
                <w:szCs w:val="18"/>
              </w:rPr>
              <w:t>etc</w:t>
            </w:r>
            <w:proofErr w:type="spellEnd"/>
            <w:r>
              <w:rPr>
                <w:rFonts w:ascii="Arial" w:hAnsi="Arial"/>
                <w:i/>
                <w:iCs/>
                <w:sz w:val="18"/>
                <w:szCs w:val="18"/>
              </w:rPr>
              <w:t> ?</w:t>
            </w:r>
          </w:p>
          <w:p w:rsidR="00BB56E6" w:rsidRDefault="001257CA">
            <w:pPr>
              <w:pStyle w:val="Standard"/>
              <w:snapToGrid w:val="0"/>
              <w:spacing w:before="68" w:after="68"/>
              <w:rPr>
                <w:rFonts w:ascii="Arial" w:hAnsi="Arial"/>
                <w:sz w:val="20"/>
              </w:rPr>
            </w:pPr>
            <w:r>
              <w:rPr>
                <w:rFonts w:ascii="Arial" w:hAnsi="Arial"/>
                <w:sz w:val="20"/>
              </w:rPr>
              <w:t>Procédure de Déclaration de projet emportant la Mise en compatibilité du POS n°2</w:t>
            </w:r>
          </w:p>
          <w:p w:rsidR="00BB56E6" w:rsidRDefault="00BB56E6">
            <w:pPr>
              <w:pStyle w:val="Standard"/>
              <w:snapToGrid w:val="0"/>
              <w:spacing w:before="68" w:after="68"/>
              <w:rPr>
                <w:rFonts w:ascii="Arial" w:hAnsi="Arial"/>
                <w:sz w:val="20"/>
              </w:rPr>
            </w:pPr>
          </w:p>
        </w:tc>
      </w:tr>
    </w:tbl>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BB56E6">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3.8 Quel est le contexte de votre projet ? Est-il concerné par…</w:t>
            </w:r>
          </w:p>
        </w:tc>
      </w:tr>
      <w:tr w:rsidR="00BB56E6">
        <w:trPr>
          <w:tblHeader/>
        </w:trPr>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BB56E6">
            <w:pPr>
              <w:pStyle w:val="Titre2"/>
              <w:rPr>
                <w:sz w:val="22"/>
                <w:szCs w:val="22"/>
              </w:rPr>
            </w:pPr>
          </w:p>
        </w:tc>
        <w:tc>
          <w:tcPr>
            <w:tcW w:w="51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proofErr w:type="gramStart"/>
            <w:r>
              <w:rPr>
                <w:b w:val="0"/>
                <w:bCs w:val="0"/>
                <w:sz w:val="22"/>
                <w:szCs w:val="22"/>
              </w:rPr>
              <w:t>oui</w:t>
            </w:r>
            <w:proofErr w:type="gramEnd"/>
          </w:p>
        </w:tc>
        <w:tc>
          <w:tcPr>
            <w:tcW w:w="52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proofErr w:type="gramStart"/>
            <w:r>
              <w:rPr>
                <w:b w:val="0"/>
                <w:bCs w:val="0"/>
                <w:sz w:val="22"/>
                <w:szCs w:val="22"/>
              </w:rPr>
              <w:t>non</w:t>
            </w:r>
            <w:proofErr w:type="gramEnd"/>
          </w:p>
        </w:tc>
        <w:tc>
          <w:tcPr>
            <w:tcW w:w="502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Le cas échéant, précisez</w:t>
            </w:r>
          </w:p>
        </w:tc>
      </w:tr>
      <w:tr w:rsidR="00BB56E6">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Les dispositions de la </w:t>
            </w:r>
            <w:hyperlink r:id="rId9" w:anchor="v=map1;i=zone_mont.zone_mont;l=fr" w:history="1">
              <w:r>
                <w:rPr>
                  <w:rFonts w:ascii="Arial" w:hAnsi="Arial"/>
                  <w:sz w:val="20"/>
                </w:rPr>
                <w:t>loi Montagne</w:t>
              </w:r>
            </w:hyperlink>
            <w:r>
              <w:rPr>
                <w:rFonts w:ascii="Arial" w:hAnsi="Arial"/>
                <w:sz w:val="20"/>
              </w:rPr>
              <w:t> ?</w:t>
            </w:r>
          </w:p>
          <w:p w:rsidR="00BB56E6" w:rsidRDefault="0089563C">
            <w:pPr>
              <w:pStyle w:val="Standard"/>
              <w:snapToGrid w:val="0"/>
              <w:jc w:val="both"/>
              <w:rPr>
                <w:rFonts w:ascii="Arial" w:hAnsi="Arial"/>
                <w:sz w:val="20"/>
              </w:rPr>
            </w:pPr>
            <w:hyperlink r:id="rId10" w:anchor="v=map43;i=zone_mont.zone_mont;l=fr;z=-734374,6551069,1960844,1399270" w:history="1">
              <w:r w:rsidR="005049D2">
                <w:rPr>
                  <w:rFonts w:ascii="Arial" w:hAnsi="Arial"/>
                  <w:sz w:val="20"/>
                </w:rPr>
                <w:t>http://carto.observatoire-des-territoires.gouv.fr/#v=map43;i=zone_mont.zone_mont;l=fr;z=-734374,6551069,1960844,1399270</w:t>
              </w:r>
            </w:hyperlink>
          </w:p>
          <w:p w:rsidR="00BB56E6" w:rsidRDefault="00BB56E6">
            <w:pPr>
              <w:pStyle w:val="Standard"/>
              <w:snapToGrid w:val="0"/>
              <w:jc w:val="both"/>
              <w:rPr>
                <w:rFonts w:ascii="Arial" w:hAnsi="Arial"/>
                <w:i/>
                <w:iCs/>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FB14AA" w:rsidP="00FB14AA">
            <w:pPr>
              <w:pStyle w:val="Standard"/>
              <w:snapToGrid w:val="0"/>
              <w:jc w:val="center"/>
              <w:rPr>
                <w:rFonts w:ascii="Arial" w:hAnsi="Arial"/>
              </w:rPr>
            </w:pPr>
            <w:r w:rsidRPr="00FB14AA">
              <w:rPr>
                <w:rFonts w:ascii="Arial" w:hAnsi="Arial"/>
                <w:b/>
                <w:sz w:val="18"/>
                <w:szCs w:val="18"/>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i/>
                <w:iCs/>
                <w:sz w:val="18"/>
                <w:szCs w:val="18"/>
                <w:shd w:val="clear" w:color="auto" w:fill="FFFF00"/>
              </w:rPr>
            </w:pPr>
          </w:p>
        </w:tc>
      </w:tr>
      <w:tr w:rsidR="00BB56E6">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Les dispositions de la </w:t>
            </w:r>
            <w:hyperlink r:id="rId11" w:history="1">
              <w:r>
                <w:rPr>
                  <w:rFonts w:ascii="Arial" w:hAnsi="Arial"/>
                  <w:sz w:val="20"/>
                </w:rPr>
                <w:t>loi Littoral</w:t>
              </w:r>
            </w:hyperlink>
            <w:r>
              <w:rPr>
                <w:rFonts w:ascii="Arial" w:hAnsi="Arial"/>
                <w:sz w:val="20"/>
              </w:rPr>
              <w:t xml:space="preserve"> concernant les grands lacs (Auvergne Rhône-Alpes) ?</w:t>
            </w:r>
          </w:p>
          <w:p w:rsidR="00BB56E6" w:rsidRDefault="00BB56E6">
            <w:pPr>
              <w:pStyle w:val="Textbody"/>
              <w:snapToGrid w:val="0"/>
              <w:spacing w:after="0"/>
              <w:rPr>
                <w:rFonts w:ascii="Arial" w:hAnsi="Arial"/>
              </w:rPr>
            </w:pPr>
          </w:p>
          <w:p w:rsidR="00BB56E6" w:rsidRDefault="0089563C">
            <w:pPr>
              <w:pStyle w:val="Standard"/>
              <w:snapToGrid w:val="0"/>
              <w:rPr>
                <w:rFonts w:ascii="Arial" w:hAnsi="Arial"/>
                <w:sz w:val="20"/>
              </w:rPr>
            </w:pPr>
            <w:hyperlink r:id="rId12" w:history="1">
              <w:r w:rsidR="005049D2">
                <w:rPr>
                  <w:rFonts w:ascii="Arial" w:hAnsi="Arial"/>
                  <w:sz w:val="20"/>
                </w:rPr>
                <w:t>http://carto.observatoire-des-territoires.gouv.fr/</w:t>
              </w:r>
            </w:hyperlink>
          </w:p>
          <w:p w:rsidR="00BB56E6" w:rsidRDefault="005049D2">
            <w:pPr>
              <w:pStyle w:val="Standard"/>
              <w:snapToGrid w:val="0"/>
              <w:jc w:val="both"/>
              <w:rPr>
                <w:rFonts w:ascii="Arial" w:hAnsi="Arial"/>
                <w:sz w:val="20"/>
              </w:rPr>
            </w:pPr>
            <w:r>
              <w:rPr>
                <w:rFonts w:ascii="Arial" w:hAnsi="Arial"/>
                <w:i/>
                <w:iCs/>
                <w:sz w:val="20"/>
              </w:rPr>
              <w:t>Sélection du zonage « Loi Littoral »</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FB14AA" w:rsidP="00FB14AA">
            <w:pPr>
              <w:pStyle w:val="Standard"/>
              <w:snapToGrid w:val="0"/>
              <w:jc w:val="center"/>
              <w:rPr>
                <w:rFonts w:ascii="Arial" w:hAnsi="Arial"/>
              </w:rPr>
            </w:pPr>
            <w:r w:rsidRPr="00FB14AA">
              <w:rPr>
                <w:rFonts w:ascii="Arial" w:hAnsi="Arial"/>
                <w:b/>
                <w:sz w:val="18"/>
                <w:szCs w:val="18"/>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sz w:val="20"/>
              </w:rPr>
            </w:pPr>
          </w:p>
        </w:tc>
      </w:tr>
      <w:tr w:rsidR="00BB56E6">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rPr>
                <w:rFonts w:ascii="Arial" w:hAnsi="Arial"/>
                <w:sz w:val="20"/>
              </w:rPr>
            </w:pPr>
            <w:r>
              <w:rPr>
                <w:rFonts w:ascii="Arial" w:hAnsi="Arial"/>
                <w:sz w:val="20"/>
              </w:rPr>
              <w:t>Un (ou plusieurs) schéma directeur d’aménagement et de gestion des eaux (</w:t>
            </w:r>
            <w:hyperlink r:id="rId13" w:history="1">
              <w:r>
                <w:rPr>
                  <w:rFonts w:ascii="Arial" w:hAnsi="Arial"/>
                  <w:sz w:val="20"/>
                </w:rPr>
                <w:t>SDAGE</w:t>
              </w:r>
            </w:hyperlink>
            <w:r>
              <w:rPr>
                <w:rFonts w:ascii="Arial" w:hAnsi="Arial"/>
                <w:sz w:val="20"/>
              </w:rPr>
              <w:t xml:space="preserve">) ou schéma d’aménagement et de gestion des eaux </w:t>
            </w:r>
            <w:r>
              <w:rPr>
                <w:rFonts w:ascii="Arial" w:hAnsi="Arial"/>
                <w:sz w:val="20"/>
              </w:rPr>
              <w:lastRenderedPageBreak/>
              <w:t>(</w:t>
            </w:r>
            <w:hyperlink r:id="rId14" w:history="1">
              <w:r>
                <w:rPr>
                  <w:rFonts w:ascii="Arial" w:hAnsi="Arial"/>
                  <w:sz w:val="20"/>
                </w:rPr>
                <w:t>SAGE</w:t>
              </w:r>
            </w:hyperlink>
            <w:r>
              <w:rPr>
                <w:rFonts w:ascii="Arial" w:hAnsi="Arial"/>
                <w:sz w:val="20"/>
              </w:rPr>
              <w:t>) ?</w:t>
            </w:r>
          </w:p>
          <w:p w:rsidR="00BB56E6" w:rsidRDefault="00BB56E6">
            <w:pPr>
              <w:pStyle w:val="Standard"/>
              <w:snapToGrid w:val="0"/>
              <w:jc w:val="both"/>
              <w:rPr>
                <w:rFonts w:ascii="Arial" w:hAnsi="Arial"/>
                <w:sz w:val="20"/>
              </w:rPr>
            </w:pPr>
          </w:p>
          <w:p w:rsidR="00BB56E6" w:rsidRDefault="0089563C">
            <w:pPr>
              <w:pStyle w:val="Standard"/>
              <w:snapToGrid w:val="0"/>
              <w:jc w:val="both"/>
              <w:rPr>
                <w:rFonts w:ascii="Arial" w:hAnsi="Arial"/>
                <w:sz w:val="20"/>
              </w:rPr>
            </w:pPr>
            <w:hyperlink r:id="rId15" w:history="1">
              <w:r w:rsidR="005049D2">
                <w:rPr>
                  <w:rFonts w:ascii="Arial" w:hAnsi="Arial"/>
                  <w:sz w:val="20"/>
                </w:rPr>
                <w:t>http://www.gesteau.eaufrance.fr/</w:t>
              </w:r>
            </w:hyperlink>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FB14AA" w:rsidP="00FB14AA">
            <w:pPr>
              <w:pStyle w:val="Standard"/>
              <w:snapToGrid w:val="0"/>
              <w:jc w:val="center"/>
              <w:rPr>
                <w:rFonts w:ascii="Arial" w:hAnsi="Arial"/>
              </w:rPr>
            </w:pPr>
            <w:r w:rsidRPr="00F87DBB">
              <w:rPr>
                <w:rFonts w:ascii="Arial" w:hAnsi="Arial" w:cs="Arial"/>
                <w:b/>
              </w:rPr>
              <w:t>x</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Pr="00440AB3" w:rsidRDefault="00440AB3">
            <w:pPr>
              <w:pStyle w:val="Standard"/>
              <w:snapToGrid w:val="0"/>
              <w:jc w:val="both"/>
              <w:rPr>
                <w:rFonts w:ascii="Arial" w:hAnsi="Arial" w:cs="Arial"/>
                <w:sz w:val="18"/>
                <w:szCs w:val="18"/>
              </w:rPr>
            </w:pPr>
            <w:r w:rsidRPr="00440AB3">
              <w:rPr>
                <w:rFonts w:ascii="Arial" w:hAnsi="Arial" w:cs="Arial"/>
                <w:sz w:val="18"/>
                <w:szCs w:val="18"/>
              </w:rPr>
              <w:t xml:space="preserve">Oui, SDAGE Rhône Méditerranée </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sz w:val="20"/>
              </w:rPr>
            </w:pPr>
          </w:p>
        </w:tc>
      </w:tr>
      <w:tr w:rsidR="00BB56E6">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440AB3" w:rsidRDefault="00440AB3">
            <w:pPr>
              <w:pStyle w:val="Standard"/>
              <w:snapToGrid w:val="0"/>
              <w:jc w:val="both"/>
              <w:rPr>
                <w:rFonts w:ascii="Arial" w:hAnsi="Arial"/>
                <w:sz w:val="20"/>
              </w:rPr>
            </w:pPr>
          </w:p>
          <w:p w:rsidR="00BB56E6" w:rsidRDefault="005049D2">
            <w:pPr>
              <w:pStyle w:val="Standard"/>
              <w:snapToGrid w:val="0"/>
              <w:jc w:val="both"/>
              <w:rPr>
                <w:rFonts w:ascii="Arial" w:hAnsi="Arial"/>
                <w:sz w:val="20"/>
              </w:rPr>
            </w:pPr>
            <w:r>
              <w:rPr>
                <w:rFonts w:ascii="Arial" w:hAnsi="Arial"/>
                <w:sz w:val="20"/>
              </w:rPr>
              <w:t>Autres :</w:t>
            </w:r>
          </w:p>
          <w:p w:rsidR="00BB56E6" w:rsidRDefault="005049D2">
            <w:pPr>
              <w:pStyle w:val="Standard"/>
              <w:snapToGrid w:val="0"/>
              <w:jc w:val="both"/>
              <w:rPr>
                <w:rFonts w:ascii="Arial" w:hAnsi="Arial"/>
                <w:sz w:val="20"/>
              </w:rPr>
            </w:pPr>
            <w:r>
              <w:rPr>
                <w:rFonts w:ascii="Arial" w:hAnsi="Arial"/>
                <w:sz w:val="20"/>
              </w:rPr>
              <w:t>Appartenance de votre commune à une communauté de communes ou un pays, une agglomération, un parc naturel régional…</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40AB3" w:rsidRDefault="00440AB3" w:rsidP="00440AB3">
            <w:pPr>
              <w:pStyle w:val="Standard"/>
              <w:snapToGrid w:val="0"/>
              <w:jc w:val="center"/>
              <w:rPr>
                <w:rFonts w:ascii="Arial" w:hAnsi="Arial" w:cs="Arial"/>
                <w:b/>
              </w:rPr>
            </w:pPr>
          </w:p>
          <w:p w:rsidR="00440AB3" w:rsidRDefault="00440AB3" w:rsidP="00440AB3">
            <w:pPr>
              <w:pStyle w:val="Standard"/>
              <w:snapToGrid w:val="0"/>
              <w:jc w:val="center"/>
              <w:rPr>
                <w:rFonts w:ascii="Arial" w:hAnsi="Arial"/>
              </w:rPr>
            </w:pPr>
            <w:r w:rsidRPr="00F87DBB">
              <w:rPr>
                <w:rFonts w:ascii="Arial" w:hAnsi="Arial" w:cs="Arial"/>
                <w:b/>
              </w:rPr>
              <w:t>x</w:t>
            </w: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40AB3" w:rsidRDefault="00440AB3">
            <w:pPr>
              <w:pStyle w:val="Standard"/>
              <w:snapToGrid w:val="0"/>
              <w:jc w:val="both"/>
              <w:rPr>
                <w:rFonts w:ascii="Arial" w:hAnsi="Arial" w:cs="Arial"/>
                <w:sz w:val="18"/>
                <w:szCs w:val="18"/>
              </w:rPr>
            </w:pPr>
          </w:p>
          <w:p w:rsidR="00440AB3" w:rsidRPr="00440AB3" w:rsidRDefault="002422CB" w:rsidP="00440AB3">
            <w:pPr>
              <w:snapToGrid w:val="0"/>
              <w:jc w:val="both"/>
              <w:rPr>
                <w:rFonts w:ascii="Arial" w:hAnsi="Arial" w:cs="Arial"/>
                <w:sz w:val="18"/>
                <w:szCs w:val="18"/>
                <w:shd w:val="clear" w:color="auto" w:fill="FFFF00"/>
              </w:rPr>
            </w:pPr>
            <w:r>
              <w:rPr>
                <w:rFonts w:ascii="Arial" w:hAnsi="Arial" w:cs="Arial"/>
                <w:sz w:val="18"/>
                <w:szCs w:val="18"/>
              </w:rPr>
              <w:t>Challes-les-Eaux</w:t>
            </w:r>
            <w:r w:rsidR="00440AB3" w:rsidRPr="00440AB3">
              <w:rPr>
                <w:rFonts w:ascii="Arial" w:hAnsi="Arial" w:cs="Arial"/>
                <w:sz w:val="18"/>
                <w:szCs w:val="18"/>
              </w:rPr>
              <w:t xml:space="preserve"> est une commune urbaine de la communauté d’agglomération GRAND CHAMBERY, qui est en cours d’élaboration de son PLUi</w:t>
            </w:r>
            <w:r w:rsidR="00440AB3">
              <w:rPr>
                <w:rFonts w:ascii="Arial" w:hAnsi="Arial" w:cs="Arial"/>
                <w:sz w:val="18"/>
                <w:szCs w:val="18"/>
              </w:rPr>
              <w:t xml:space="preserve"> </w:t>
            </w:r>
            <w:r w:rsidR="00440AB3" w:rsidRPr="00440AB3">
              <w:rPr>
                <w:rFonts w:ascii="Arial" w:hAnsi="Arial" w:cs="Arial"/>
                <w:sz w:val="18"/>
                <w:szCs w:val="18"/>
              </w:rPr>
              <w:t>HD, soumis à Evaluation Environnementale</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sz w:val="20"/>
              </w:rPr>
            </w:pPr>
          </w:p>
        </w:tc>
      </w:tr>
    </w:tbl>
    <w:p w:rsidR="00BB56E6" w:rsidRDefault="00BB56E6">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BB56E6">
        <w:trPr>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pPr>
            <w:r>
              <w:t>3.9 Dans le cadre d’une procédure d’évolution portant sur un secteur précis (déclaration de projet / modification / révision allégée), précisez le secteur concerné par le projet ?</w:t>
            </w:r>
          </w:p>
          <w:p w:rsidR="00BB56E6" w:rsidRDefault="005049D2">
            <w:pPr>
              <w:pStyle w:val="Titre2"/>
              <w:jc w:val="both"/>
              <w:rPr>
                <w:b w:val="0"/>
                <w:bCs w:val="0"/>
                <w:i w:val="0"/>
                <w:iCs w:val="0"/>
                <w:sz w:val="22"/>
                <w:szCs w:val="22"/>
              </w:rPr>
            </w:pPr>
            <w:r>
              <w:t>Annexe(s) à joindre</w:t>
            </w:r>
            <w:r>
              <w:rPr>
                <w:b w:val="0"/>
                <w:bCs w:val="0"/>
              </w:rPr>
              <w:t> : Plan de situation permettant de localiser le projet au sein de la commune + plan de situation zoomé sur le secteur projet (ex : plan de zonage) + le règlement associé à cette zone</w:t>
            </w:r>
          </w:p>
        </w:tc>
      </w:tr>
      <w:tr w:rsidR="00BB56E6">
        <w:tc>
          <w:tcPr>
            <w:tcW w:w="107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ableContents"/>
              <w:rPr>
                <w:sz w:val="22"/>
                <w:szCs w:val="22"/>
              </w:rPr>
            </w:pPr>
          </w:p>
          <w:p w:rsidR="00BB56E6" w:rsidRDefault="00BB56E6">
            <w:pPr>
              <w:pStyle w:val="TableContents"/>
              <w:rPr>
                <w:sz w:val="22"/>
                <w:szCs w:val="22"/>
              </w:rPr>
            </w:pPr>
          </w:p>
          <w:p w:rsidR="00BB56E6" w:rsidRPr="001315B5" w:rsidRDefault="00440AB3">
            <w:pPr>
              <w:pStyle w:val="TableContents"/>
              <w:rPr>
                <w:sz w:val="22"/>
                <w:szCs w:val="22"/>
              </w:rPr>
            </w:pPr>
            <w:r>
              <w:rPr>
                <w:rFonts w:ascii="Arial" w:hAnsi="Arial" w:cs="Arial"/>
                <w:b/>
                <w:i/>
                <w:iCs/>
                <w:color w:val="FF0000"/>
                <w:sz w:val="18"/>
                <w:szCs w:val="18"/>
              </w:rPr>
              <w:t xml:space="preserve">Annexe </w:t>
            </w:r>
            <w:r w:rsidR="001114C0">
              <w:rPr>
                <w:rFonts w:ascii="Arial" w:hAnsi="Arial" w:cs="Arial"/>
                <w:b/>
                <w:i/>
                <w:iCs/>
                <w:color w:val="FF0000"/>
                <w:sz w:val="18"/>
                <w:szCs w:val="18"/>
              </w:rPr>
              <w:t>2</w:t>
            </w:r>
            <w:r w:rsidRPr="005049D2">
              <w:rPr>
                <w:rFonts w:ascii="Arial" w:hAnsi="Arial" w:cs="Arial"/>
                <w:b/>
                <w:i/>
                <w:iCs/>
                <w:color w:val="FF0000"/>
                <w:sz w:val="18"/>
                <w:szCs w:val="18"/>
              </w:rPr>
              <w:t xml:space="preserve"> : </w:t>
            </w:r>
            <w:r w:rsidRPr="001315B5">
              <w:rPr>
                <w:rFonts w:ascii="Arial" w:hAnsi="Arial" w:cs="Arial"/>
                <w:i/>
                <w:iCs/>
                <w:color w:val="FF0000"/>
                <w:sz w:val="18"/>
                <w:szCs w:val="18"/>
              </w:rPr>
              <w:t>notice de présentation, avec extrait AVANT et APRES</w:t>
            </w:r>
          </w:p>
          <w:p w:rsidR="00BB56E6" w:rsidRDefault="00BB56E6">
            <w:pPr>
              <w:pStyle w:val="TableContents"/>
              <w:rPr>
                <w:sz w:val="22"/>
                <w:szCs w:val="22"/>
              </w:rPr>
            </w:pPr>
            <w:bookmarkStart w:id="81" w:name="_GoBack"/>
            <w:bookmarkEnd w:id="81"/>
          </w:p>
          <w:p w:rsidR="00BB56E6" w:rsidRDefault="00BB56E6">
            <w:pPr>
              <w:pStyle w:val="TableContents"/>
              <w:rPr>
                <w:sz w:val="22"/>
                <w:szCs w:val="22"/>
              </w:rPr>
            </w:pPr>
          </w:p>
        </w:tc>
      </w:tr>
    </w:tbl>
    <w:p w:rsidR="00BB56E6" w:rsidRDefault="005049D2" w:rsidP="00591744">
      <w:pPr>
        <w:pStyle w:val="Titre1"/>
        <w:numPr>
          <w:ilvl w:val="0"/>
          <w:numId w:val="10"/>
        </w:numPr>
      </w:pPr>
      <w:r>
        <w:t>Sensibilité environnementale du territoire concerné par la procédure et impacts potentiels du projet sur l’environnement et la santé humaine</w:t>
      </w:r>
    </w:p>
    <w:p w:rsidR="00BB56E6" w:rsidRDefault="00BB56E6">
      <w:pPr>
        <w:pStyle w:val="Standard"/>
      </w:pPr>
    </w:p>
    <w:tbl>
      <w:tblPr>
        <w:tblW w:w="10788" w:type="dxa"/>
        <w:tblInd w:w="-12" w:type="dxa"/>
        <w:tblLayout w:type="fixed"/>
        <w:tblCellMar>
          <w:left w:w="10" w:type="dxa"/>
          <w:right w:w="10" w:type="dxa"/>
        </w:tblCellMar>
        <w:tblLook w:val="0000" w:firstRow="0" w:lastRow="0" w:firstColumn="0" w:lastColumn="0" w:noHBand="0" w:noVBand="0"/>
      </w:tblPr>
      <w:tblGrid>
        <w:gridCol w:w="4830"/>
        <w:gridCol w:w="5958"/>
      </w:tblGrid>
      <w:tr w:rsidR="00BB56E6">
        <w:trPr>
          <w:tblHeader/>
        </w:trPr>
        <w:tc>
          <w:tcPr>
            <w:tcW w:w="10788"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4.1 Présentation de votre projet</w:t>
            </w:r>
          </w:p>
        </w:tc>
      </w:tr>
      <w:tr w:rsidR="00BB56E6">
        <w:trPr>
          <w:trHeight w:val="658"/>
        </w:trPr>
        <w:tc>
          <w:tcPr>
            <w:tcW w:w="48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itre2"/>
              <w:rPr>
                <w:b w:val="0"/>
                <w:bCs w:val="0"/>
              </w:rPr>
            </w:pPr>
          </w:p>
          <w:p w:rsidR="00BB56E6" w:rsidRDefault="005049D2">
            <w:pPr>
              <w:pStyle w:val="Titre2"/>
              <w:rPr>
                <w:b w:val="0"/>
                <w:bCs w:val="0"/>
              </w:rPr>
            </w:pPr>
            <w:r>
              <w:rPr>
                <w:b w:val="0"/>
                <w:bCs w:val="0"/>
              </w:rPr>
              <w:t>À quel type de commune appartenez-vous ?</w:t>
            </w:r>
          </w:p>
          <w:p w:rsidR="00BB56E6" w:rsidRDefault="005049D2">
            <w:pPr>
              <w:pStyle w:val="Titre2"/>
              <w:rPr>
                <w:b w:val="0"/>
                <w:bCs w:val="0"/>
              </w:rPr>
            </w:pPr>
            <w:r>
              <w:rPr>
                <w:b w:val="0"/>
                <w:bCs w:val="0"/>
              </w:rPr>
              <w:t>Sélectionnez dans la liste ci-contre</w:t>
            </w:r>
          </w:p>
          <w:p w:rsidR="00BB56E6" w:rsidRDefault="00BB56E6">
            <w:pPr>
              <w:pStyle w:val="Standard"/>
              <w:rPr>
                <w:sz w:val="20"/>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440AB3" w:rsidRDefault="00440AB3" w:rsidP="00440AB3">
            <w:pPr>
              <w:pStyle w:val="Standard"/>
              <w:rPr>
                <w:rFonts w:ascii="Arial" w:hAnsi="Arial"/>
                <w:iCs/>
                <w:sz w:val="18"/>
                <w:szCs w:val="18"/>
              </w:rPr>
            </w:pPr>
            <w:r w:rsidRPr="00440AB3">
              <w:rPr>
                <w:rFonts w:ascii="Arial" w:hAnsi="Arial"/>
                <w:iCs/>
                <w:sz w:val="18"/>
                <w:szCs w:val="18"/>
              </w:rPr>
              <w:t>Commune urbaine</w:t>
            </w:r>
          </w:p>
        </w:tc>
      </w:tr>
      <w:tr w:rsidR="00BB56E6">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4.1.1 Si votre projet permet la création de logements, précisez :</w:t>
            </w:r>
          </w:p>
        </w:tc>
      </w:tr>
      <w:tr w:rsidR="00BB56E6">
        <w:tc>
          <w:tcPr>
            <w:tcW w:w="483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Sur les 10 dernières années, quelle est la tendance démographique actuelle : augmentation de la population, stagnation, baisse du nombre d’habitants ?</w:t>
            </w:r>
          </w:p>
          <w:p w:rsidR="00BB56E6" w:rsidRDefault="0089563C">
            <w:pPr>
              <w:pStyle w:val="Textbody"/>
              <w:spacing w:after="0"/>
              <w:rPr>
                <w:rFonts w:ascii="Arial" w:hAnsi="Arial"/>
              </w:rPr>
            </w:pPr>
            <w:hyperlink r:id="rId16" w:history="1">
              <w:r w:rsidR="005049D2">
                <w:rPr>
                  <w:rFonts w:ascii="Arial" w:hAnsi="Arial"/>
                </w:rPr>
                <w:t>http://www.insee.fr/fr/methodes/nomenclatures/cog/default.asp</w:t>
              </w:r>
            </w:hyperlink>
          </w:p>
        </w:tc>
        <w:tc>
          <w:tcPr>
            <w:tcW w:w="59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440AB3" w:rsidRDefault="00440AB3" w:rsidP="002422CB">
            <w:pPr>
              <w:pStyle w:val="Standard"/>
              <w:snapToGrid w:val="0"/>
              <w:jc w:val="both"/>
              <w:rPr>
                <w:rFonts w:ascii="Arial" w:hAnsi="Arial"/>
                <w:sz w:val="18"/>
                <w:szCs w:val="18"/>
              </w:rPr>
            </w:pPr>
            <w:r w:rsidRPr="00440AB3">
              <w:rPr>
                <w:rFonts w:ascii="Arial" w:hAnsi="Arial" w:cs="Arial"/>
                <w:sz w:val="18"/>
                <w:szCs w:val="18"/>
              </w:rPr>
              <w:t xml:space="preserve">Sur la commune urbaine de </w:t>
            </w:r>
            <w:r w:rsidR="002422CB">
              <w:rPr>
                <w:rFonts w:ascii="Arial" w:hAnsi="Arial" w:cs="Arial"/>
                <w:sz w:val="18"/>
                <w:szCs w:val="18"/>
              </w:rPr>
              <w:t>Challes-les-Eaux</w:t>
            </w:r>
            <w:r w:rsidRPr="00440AB3">
              <w:rPr>
                <w:rFonts w:ascii="Arial" w:hAnsi="Arial" w:cs="Arial"/>
                <w:sz w:val="18"/>
                <w:szCs w:val="18"/>
              </w:rPr>
              <w:t xml:space="preserve">, la population est en croissance depuis </w:t>
            </w:r>
            <w:r w:rsidRPr="00440AB3">
              <w:rPr>
                <w:rFonts w:ascii="Arial" w:hAnsi="Arial" w:cs="Arial"/>
                <w:color w:val="auto"/>
                <w:sz w:val="18"/>
                <w:szCs w:val="18"/>
              </w:rPr>
              <w:t>15</w:t>
            </w:r>
            <w:r w:rsidRPr="00440AB3">
              <w:rPr>
                <w:rFonts w:ascii="Arial" w:hAnsi="Arial" w:cs="Arial"/>
                <w:sz w:val="18"/>
                <w:szCs w:val="18"/>
              </w:rPr>
              <w:t xml:space="preserve"> ans : </w:t>
            </w:r>
            <w:r w:rsidR="002422CB">
              <w:rPr>
                <w:rFonts w:ascii="Arial" w:hAnsi="Arial" w:cs="Arial"/>
                <w:sz w:val="18"/>
                <w:szCs w:val="18"/>
              </w:rPr>
              <w:t>3 929</w:t>
            </w:r>
            <w:r w:rsidRPr="00440AB3">
              <w:rPr>
                <w:rFonts w:ascii="Arial" w:hAnsi="Arial" w:cs="Arial"/>
                <w:sz w:val="18"/>
                <w:szCs w:val="18"/>
              </w:rPr>
              <w:t xml:space="preserve"> habitants en </w:t>
            </w:r>
            <w:r w:rsidR="002422CB">
              <w:rPr>
                <w:rFonts w:ascii="Arial" w:hAnsi="Arial" w:cs="Arial"/>
                <w:sz w:val="18"/>
                <w:szCs w:val="18"/>
              </w:rPr>
              <w:t>2002</w:t>
            </w:r>
            <w:r w:rsidRPr="00440AB3">
              <w:rPr>
                <w:rFonts w:ascii="Arial" w:hAnsi="Arial" w:cs="Arial"/>
                <w:sz w:val="18"/>
                <w:szCs w:val="18"/>
              </w:rPr>
              <w:t xml:space="preserve"> contre </w:t>
            </w:r>
            <w:r w:rsidR="002422CB">
              <w:rPr>
                <w:rFonts w:ascii="Arial" w:hAnsi="Arial" w:cs="Arial"/>
                <w:sz w:val="18"/>
                <w:szCs w:val="18"/>
              </w:rPr>
              <w:t>5 346</w:t>
            </w:r>
            <w:r w:rsidRPr="00440AB3">
              <w:rPr>
                <w:rFonts w:ascii="Arial" w:hAnsi="Arial" w:cs="Arial"/>
                <w:sz w:val="18"/>
                <w:szCs w:val="18"/>
              </w:rPr>
              <w:t xml:space="preserve"> habitants en 2015</w:t>
            </w:r>
          </w:p>
        </w:tc>
      </w:tr>
      <w:tr w:rsidR="00BB56E6">
        <w:trPr>
          <w:trHeight w:val="749"/>
        </w:trPr>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rPr>
                <w:rFonts w:ascii="Arial" w:hAnsi="Arial"/>
              </w:rPr>
              <w:t>Combien d’habitants supplémentaires votre projet vous permettra-t-il d’accueillir ? À quelle échéance ? Quels besoins en logements cela créera-t-il ?</w:t>
            </w:r>
          </w:p>
          <w:p w:rsidR="00BB56E6" w:rsidRDefault="005049D2">
            <w:pPr>
              <w:pStyle w:val="Textbody"/>
            </w:pPr>
            <w:r>
              <w:rPr>
                <w:rFonts w:ascii="Arial" w:hAnsi="Arial"/>
              </w:rPr>
              <w:t>Précisez </w:t>
            </w:r>
            <w:r>
              <w:t>: Combien de logements en dents creuses, combien en extension de l'enveloppe urbaine? Combien de logements seront réhabilités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40AB3" w:rsidRDefault="00440AB3">
            <w:pPr>
              <w:pStyle w:val="Standard"/>
              <w:snapToGrid w:val="0"/>
              <w:jc w:val="both"/>
              <w:rPr>
                <w:rFonts w:ascii="Arial" w:hAnsi="Arial"/>
                <w:iCs/>
                <w:sz w:val="18"/>
                <w:szCs w:val="18"/>
              </w:rPr>
            </w:pPr>
            <w:r w:rsidRPr="00440AB3">
              <w:rPr>
                <w:rFonts w:ascii="Arial" w:hAnsi="Arial"/>
                <w:iCs/>
                <w:sz w:val="18"/>
                <w:szCs w:val="18"/>
              </w:rPr>
              <w:t xml:space="preserve">Le projet de modification </w:t>
            </w:r>
            <w:r>
              <w:rPr>
                <w:rFonts w:ascii="Arial" w:hAnsi="Arial"/>
                <w:iCs/>
                <w:sz w:val="18"/>
                <w:szCs w:val="18"/>
              </w:rPr>
              <w:t>n°</w:t>
            </w:r>
            <w:r w:rsidR="002422CB">
              <w:rPr>
                <w:rFonts w:ascii="Arial" w:hAnsi="Arial"/>
                <w:iCs/>
                <w:sz w:val="18"/>
                <w:szCs w:val="18"/>
              </w:rPr>
              <w:t>9</w:t>
            </w:r>
            <w:r>
              <w:rPr>
                <w:rFonts w:ascii="Arial" w:hAnsi="Arial"/>
                <w:iCs/>
                <w:sz w:val="18"/>
                <w:szCs w:val="18"/>
              </w:rPr>
              <w:t xml:space="preserve"> du </w:t>
            </w:r>
            <w:r w:rsidR="002422CB">
              <w:rPr>
                <w:rFonts w:ascii="Arial" w:hAnsi="Arial"/>
                <w:iCs/>
                <w:sz w:val="18"/>
                <w:szCs w:val="18"/>
              </w:rPr>
              <w:t>POS</w:t>
            </w:r>
            <w:r>
              <w:rPr>
                <w:rFonts w:ascii="Arial" w:hAnsi="Arial"/>
                <w:iCs/>
                <w:sz w:val="18"/>
                <w:szCs w:val="18"/>
              </w:rPr>
              <w:t xml:space="preserve"> ne modifie qu’à la marge les programmes de construction prévus dans le cadre du </w:t>
            </w:r>
            <w:r w:rsidR="002422CB">
              <w:rPr>
                <w:rFonts w:ascii="Arial" w:hAnsi="Arial"/>
                <w:iCs/>
                <w:sz w:val="18"/>
                <w:szCs w:val="18"/>
              </w:rPr>
              <w:t>POS</w:t>
            </w:r>
            <w:r>
              <w:rPr>
                <w:rFonts w:ascii="Arial" w:hAnsi="Arial"/>
                <w:iCs/>
                <w:sz w:val="18"/>
                <w:szCs w:val="18"/>
              </w:rPr>
              <w:t xml:space="preserve"> en vigueur. </w:t>
            </w:r>
          </w:p>
          <w:p w:rsidR="00BB56E6" w:rsidRPr="00440AB3" w:rsidRDefault="002422CB">
            <w:pPr>
              <w:pStyle w:val="Standard"/>
              <w:snapToGrid w:val="0"/>
              <w:jc w:val="both"/>
              <w:rPr>
                <w:rFonts w:ascii="Arial" w:hAnsi="Arial"/>
              </w:rPr>
            </w:pPr>
            <w:r>
              <w:rPr>
                <w:rFonts w:ascii="Arial" w:hAnsi="Arial"/>
                <w:iCs/>
                <w:sz w:val="18"/>
                <w:szCs w:val="18"/>
              </w:rPr>
              <w:t>Cette nouvelle zone UC permettra la création de 36 logements supplémentaires (constructions neuves), situés en dent creuse uniquement</w:t>
            </w:r>
            <w:r w:rsidR="00440AB3">
              <w:rPr>
                <w:rFonts w:ascii="Arial" w:hAnsi="Arial"/>
                <w:iCs/>
                <w:sz w:val="18"/>
                <w:szCs w:val="18"/>
              </w:rPr>
              <w:t xml:space="preserve">. </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Combien de logements vacants avez-vous sur votre (vos) commune(s) ?</w:t>
            </w:r>
          </w:p>
          <w:p w:rsidR="00BB56E6" w:rsidRDefault="0089563C">
            <w:pPr>
              <w:pStyle w:val="Textbody"/>
              <w:spacing w:after="0"/>
              <w:rPr>
                <w:rFonts w:ascii="Arial" w:hAnsi="Arial"/>
              </w:rPr>
            </w:pPr>
            <w:hyperlink r:id="rId17" w:history="1">
              <w:r w:rsidR="005049D2">
                <w:rPr>
                  <w:rFonts w:ascii="Arial" w:hAnsi="Arial"/>
                </w:rPr>
                <w:t>http://www.insee.fr/fr/methodes/nomenclatures/cog/default.asp</w:t>
              </w:r>
            </w:hyperlink>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A35ABC" w:rsidRDefault="00A35ABC" w:rsidP="002422CB">
            <w:pPr>
              <w:pStyle w:val="Standard"/>
              <w:snapToGrid w:val="0"/>
              <w:jc w:val="both"/>
              <w:rPr>
                <w:rFonts w:ascii="Arial" w:hAnsi="Arial"/>
                <w:sz w:val="18"/>
                <w:szCs w:val="18"/>
              </w:rPr>
            </w:pPr>
            <w:r w:rsidRPr="00A35ABC">
              <w:rPr>
                <w:rFonts w:ascii="Arial" w:hAnsi="Arial"/>
                <w:sz w:val="18"/>
                <w:szCs w:val="18"/>
              </w:rPr>
              <w:t>1</w:t>
            </w:r>
            <w:r w:rsidR="002422CB">
              <w:rPr>
                <w:rFonts w:ascii="Arial" w:hAnsi="Arial"/>
                <w:sz w:val="18"/>
                <w:szCs w:val="18"/>
              </w:rPr>
              <w:t>78</w:t>
            </w:r>
            <w:r w:rsidRPr="00A35ABC">
              <w:rPr>
                <w:rFonts w:ascii="Arial" w:hAnsi="Arial"/>
                <w:sz w:val="18"/>
                <w:szCs w:val="18"/>
              </w:rPr>
              <w:t xml:space="preserve"> </w:t>
            </w:r>
            <w:r>
              <w:rPr>
                <w:rFonts w:ascii="Arial" w:hAnsi="Arial"/>
                <w:sz w:val="18"/>
                <w:szCs w:val="18"/>
              </w:rPr>
              <w:t xml:space="preserve">logements vacants </w:t>
            </w:r>
            <w:r w:rsidRPr="00A35ABC">
              <w:rPr>
                <w:rFonts w:ascii="Arial" w:hAnsi="Arial"/>
                <w:sz w:val="18"/>
                <w:szCs w:val="18"/>
              </w:rPr>
              <w:t>en 2015 (recensement INSEE)</w:t>
            </w: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Quel taux de rétention foncière votre projet applique-t-il ? Indiquez le détail du calcul.</w:t>
            </w:r>
          </w:p>
          <w:p w:rsidR="00BB56E6" w:rsidRDefault="00BB56E6">
            <w:pPr>
              <w:pStyle w:val="Textbody"/>
              <w:rPr>
                <w:rFonts w:ascii="Arial" w:hAnsi="Arial"/>
                <w:i/>
                <w:iCs/>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Pr="005A35B3" w:rsidRDefault="005049D2">
            <w:pPr>
              <w:pStyle w:val="Standard"/>
              <w:snapToGrid w:val="0"/>
              <w:jc w:val="both"/>
              <w:rPr>
                <w:rFonts w:ascii="Arial" w:hAnsi="Arial"/>
                <w:i/>
                <w:iCs/>
                <w:color w:val="auto"/>
                <w:sz w:val="18"/>
                <w:szCs w:val="18"/>
              </w:rPr>
            </w:pPr>
            <w:r w:rsidRPr="005A35B3">
              <w:rPr>
                <w:rFonts w:ascii="Arial" w:hAnsi="Arial"/>
                <w:i/>
                <w:iCs/>
                <w:color w:val="auto"/>
                <w:sz w:val="18"/>
                <w:szCs w:val="18"/>
              </w:rPr>
              <w:t>Rétention foncière = pourcentage de l’espace qui a une forte probabilité de ne pas être mis sur le marché</w:t>
            </w:r>
          </w:p>
          <w:p w:rsidR="005D61ED" w:rsidRDefault="005D61ED">
            <w:pPr>
              <w:pStyle w:val="Standard"/>
              <w:snapToGrid w:val="0"/>
              <w:jc w:val="both"/>
              <w:rPr>
                <w:rFonts w:ascii="Arial" w:hAnsi="Arial"/>
                <w:i/>
                <w:iCs/>
                <w:color w:val="FF0000"/>
                <w:sz w:val="18"/>
                <w:szCs w:val="18"/>
              </w:rPr>
            </w:pPr>
          </w:p>
          <w:p w:rsidR="005D61ED" w:rsidRPr="002A4579" w:rsidRDefault="005D61ED" w:rsidP="005A35B3">
            <w:pPr>
              <w:pStyle w:val="Standard"/>
              <w:snapToGrid w:val="0"/>
              <w:jc w:val="both"/>
              <w:rPr>
                <w:rFonts w:ascii="Arial" w:hAnsi="Arial"/>
                <w:iCs/>
                <w:sz w:val="18"/>
                <w:szCs w:val="18"/>
              </w:rPr>
            </w:pPr>
            <w:r w:rsidRPr="002A4579">
              <w:rPr>
                <w:rFonts w:ascii="Arial" w:hAnsi="Arial"/>
                <w:iCs/>
                <w:color w:val="auto"/>
                <w:sz w:val="18"/>
                <w:szCs w:val="18"/>
              </w:rPr>
              <w:t>Sur ce projet précis, il n’y aura pas de rétention foncière</w:t>
            </w:r>
            <w:r w:rsidR="002A4579">
              <w:rPr>
                <w:rFonts w:ascii="Arial" w:hAnsi="Arial"/>
                <w:iCs/>
                <w:color w:val="auto"/>
                <w:sz w:val="18"/>
                <w:szCs w:val="18"/>
              </w:rPr>
              <w:t xml:space="preserve">. </w:t>
            </w:r>
            <w:r w:rsidR="005A35B3">
              <w:rPr>
                <w:rFonts w:ascii="Arial" w:hAnsi="Arial"/>
                <w:iCs/>
                <w:color w:val="auto"/>
                <w:sz w:val="18"/>
                <w:szCs w:val="18"/>
              </w:rPr>
              <w:t xml:space="preserve">En effet, le projet a pour but de permettre une opération de construction de logements locatifs sociaux.  </w:t>
            </w: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lastRenderedPageBreak/>
              <w:t>Quelle est la superficie des zones que vous prévoyez d’ouvrir à l’urbanisation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A35ABC" w:rsidRDefault="00A35ABC">
            <w:pPr>
              <w:pStyle w:val="Standard"/>
              <w:snapToGrid w:val="0"/>
              <w:jc w:val="both"/>
              <w:rPr>
                <w:rFonts w:ascii="Arial" w:hAnsi="Arial"/>
                <w:sz w:val="18"/>
                <w:szCs w:val="18"/>
              </w:rPr>
            </w:pPr>
            <w:r w:rsidRPr="00A35ABC">
              <w:rPr>
                <w:rFonts w:ascii="Arial" w:hAnsi="Arial"/>
                <w:sz w:val="18"/>
                <w:szCs w:val="18"/>
              </w:rPr>
              <w:t>Le présent projet de modification n°</w:t>
            </w:r>
            <w:r w:rsidR="005A35B3">
              <w:rPr>
                <w:rFonts w:ascii="Arial" w:hAnsi="Arial"/>
                <w:sz w:val="18"/>
                <w:szCs w:val="18"/>
              </w:rPr>
              <w:t>9</w:t>
            </w:r>
            <w:r w:rsidRPr="00A35ABC">
              <w:rPr>
                <w:rFonts w:ascii="Arial" w:hAnsi="Arial"/>
                <w:sz w:val="18"/>
                <w:szCs w:val="18"/>
              </w:rPr>
              <w:t xml:space="preserve"> du </w:t>
            </w:r>
            <w:r w:rsidR="005A35B3">
              <w:rPr>
                <w:rFonts w:ascii="Arial" w:hAnsi="Arial"/>
                <w:sz w:val="18"/>
                <w:szCs w:val="18"/>
              </w:rPr>
              <w:t>POS</w:t>
            </w:r>
            <w:r w:rsidRPr="00A35ABC">
              <w:rPr>
                <w:rFonts w:ascii="Arial" w:hAnsi="Arial"/>
                <w:sz w:val="18"/>
                <w:szCs w:val="18"/>
              </w:rPr>
              <w:t xml:space="preserve"> con</w:t>
            </w:r>
            <w:r>
              <w:rPr>
                <w:rFonts w:ascii="Arial" w:hAnsi="Arial"/>
                <w:sz w:val="18"/>
                <w:szCs w:val="18"/>
              </w:rPr>
              <w:t>cerne des secteurs déjà classée</w:t>
            </w:r>
            <w:r w:rsidRPr="00A35ABC">
              <w:rPr>
                <w:rFonts w:ascii="Arial" w:hAnsi="Arial"/>
                <w:sz w:val="18"/>
                <w:szCs w:val="18"/>
              </w:rPr>
              <w:t xml:space="preserve"> en zones Urbaines ou A Urbaniser</w:t>
            </w:r>
            <w:r>
              <w:rPr>
                <w:rFonts w:ascii="Arial" w:hAnsi="Arial"/>
                <w:sz w:val="18"/>
                <w:szCs w:val="18"/>
              </w:rPr>
              <w:t xml:space="preserve">. </w:t>
            </w:r>
          </w:p>
          <w:p w:rsidR="00BB56E6" w:rsidRDefault="00BB56E6">
            <w:pPr>
              <w:pStyle w:val="Standard"/>
              <w:snapToGrid w:val="0"/>
              <w:jc w:val="both"/>
              <w:rPr>
                <w:rFonts w:ascii="Arial" w:hAnsi="Arial"/>
              </w:rPr>
            </w:pP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sera la surface moyenne par logement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A35ABC" w:rsidRDefault="00A35ABC">
            <w:pPr>
              <w:pStyle w:val="Standard"/>
              <w:snapToGrid w:val="0"/>
              <w:jc w:val="both"/>
              <w:rPr>
                <w:rFonts w:ascii="Arial" w:hAnsi="Arial"/>
              </w:rPr>
            </w:pPr>
          </w:p>
        </w:tc>
      </w:tr>
      <w:tr w:rsidR="00BB56E6">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Par quels moyens prévoyez-vous de maîtriser l’enjeu de consommation d’espace ?</w:t>
            </w:r>
          </w:p>
          <w:p w:rsidR="00BB56E6" w:rsidRDefault="005049D2">
            <w:pPr>
              <w:pStyle w:val="Standard"/>
              <w:snapToGrid w:val="0"/>
              <w:jc w:val="both"/>
              <w:rPr>
                <w:rFonts w:ascii="Arial" w:hAnsi="Arial"/>
                <w:sz w:val="20"/>
              </w:rPr>
            </w:pPr>
            <w:r>
              <w:rPr>
                <w:rFonts w:ascii="Arial" w:hAnsi="Arial"/>
                <w:sz w:val="20"/>
              </w:rPr>
              <w:t xml:space="preserve">Vous pouvez préciser ici (ou en annexe) comment les besoins en logements se traduisent en besoin de foncier sur votre commune et quelles sont les mesures associées de maîtrise de cet enjeu que vous mettez en </w:t>
            </w:r>
            <w:proofErr w:type="spellStart"/>
            <w:r>
              <w:rPr>
                <w:rFonts w:ascii="Arial" w:hAnsi="Arial"/>
                <w:sz w:val="20"/>
              </w:rPr>
              <w:t>oeuvre</w:t>
            </w:r>
            <w:proofErr w:type="spellEnd"/>
          </w:p>
          <w:p w:rsidR="00BB56E6" w:rsidRDefault="00BB56E6">
            <w:pPr>
              <w:pStyle w:val="Standard"/>
              <w:snapToGrid w:val="0"/>
              <w:jc w:val="both"/>
              <w:rPr>
                <w:rFonts w:ascii="Arial" w:hAnsi="Arial"/>
                <w:sz w:val="20"/>
              </w:rPr>
            </w:pPr>
          </w:p>
        </w:tc>
      </w:tr>
      <w:tr w:rsidR="00BB56E6">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18"/>
                <w:szCs w:val="18"/>
              </w:rPr>
            </w:pPr>
            <w:r>
              <w:rPr>
                <w:rFonts w:ascii="Arial" w:hAnsi="Arial"/>
                <w:i/>
                <w:iCs/>
                <w:sz w:val="18"/>
                <w:szCs w:val="18"/>
              </w:rPr>
              <w:t>Précisez, par exemple, le cas échéant et selon l’état d’avancement de votre projet :</w:t>
            </w:r>
          </w:p>
          <w:p w:rsidR="00BB56E6" w:rsidRDefault="005049D2">
            <w:pPr>
              <w:pStyle w:val="Standard"/>
              <w:snapToGrid w:val="0"/>
              <w:jc w:val="both"/>
              <w:rPr>
                <w:rFonts w:ascii="Arial" w:hAnsi="Arial"/>
                <w:i/>
                <w:iCs/>
                <w:sz w:val="18"/>
                <w:szCs w:val="18"/>
              </w:rPr>
            </w:pPr>
            <w:r>
              <w:rPr>
                <w:rFonts w:ascii="Arial" w:hAnsi="Arial"/>
                <w:i/>
                <w:iCs/>
                <w:sz w:val="18"/>
                <w:szCs w:val="18"/>
              </w:rPr>
              <w:t>1. les secteurs potentiellement ouverts à l’urbanisation : dents creuses, centre bourg ou centre urbain dense, extension</w:t>
            </w:r>
          </w:p>
          <w:p w:rsidR="00BB56E6" w:rsidRDefault="005049D2">
            <w:pPr>
              <w:pStyle w:val="Standard"/>
              <w:snapToGrid w:val="0"/>
              <w:jc w:val="both"/>
              <w:rPr>
                <w:rFonts w:ascii="Arial" w:hAnsi="Arial"/>
                <w:i/>
                <w:iCs/>
                <w:sz w:val="18"/>
                <w:szCs w:val="18"/>
              </w:rPr>
            </w:pPr>
            <w:r>
              <w:rPr>
                <w:rFonts w:ascii="Arial" w:hAnsi="Arial"/>
                <w:i/>
                <w:iCs/>
                <w:sz w:val="18"/>
                <w:szCs w:val="18"/>
              </w:rPr>
              <w:t>2. la répartition envisagée entre type de logements : logements individuels, logements semi-collectifs, collectifs</w:t>
            </w:r>
          </w:p>
          <w:p w:rsidR="00BB56E6" w:rsidRDefault="005049D2">
            <w:pPr>
              <w:pStyle w:val="Standard"/>
              <w:snapToGrid w:val="0"/>
              <w:jc w:val="both"/>
              <w:rPr>
                <w:rFonts w:ascii="Arial" w:hAnsi="Arial"/>
                <w:i/>
                <w:iCs/>
                <w:sz w:val="18"/>
                <w:szCs w:val="18"/>
              </w:rPr>
            </w:pPr>
            <w:r>
              <w:rPr>
                <w:rFonts w:ascii="Arial" w:hAnsi="Arial"/>
                <w:i/>
                <w:iCs/>
                <w:sz w:val="18"/>
                <w:szCs w:val="18"/>
              </w:rPr>
              <w:t>3. des actions envisagées pour diminuer la vacance des logements ou réhabiliter le parc existant</w:t>
            </w:r>
          </w:p>
          <w:p w:rsidR="00BB56E6" w:rsidRDefault="005049D2">
            <w:pPr>
              <w:pStyle w:val="Standard"/>
              <w:snapToGrid w:val="0"/>
              <w:jc w:val="both"/>
              <w:rPr>
                <w:rFonts w:ascii="Arial" w:hAnsi="Arial"/>
                <w:i/>
                <w:iCs/>
                <w:sz w:val="18"/>
                <w:szCs w:val="18"/>
              </w:rPr>
            </w:pPr>
            <w:r>
              <w:rPr>
                <w:rFonts w:ascii="Arial" w:hAnsi="Arial"/>
                <w:i/>
                <w:iCs/>
                <w:sz w:val="18"/>
                <w:szCs w:val="18"/>
              </w:rPr>
              <w:t>4. les phasages envisagés : zones U, 1AU ou 2AU et les conditions d’ouverture à l’urbanisation</w:t>
            </w:r>
          </w:p>
          <w:p w:rsidR="00BB56E6" w:rsidRDefault="005049D2">
            <w:pPr>
              <w:pStyle w:val="Standard"/>
              <w:snapToGrid w:val="0"/>
              <w:jc w:val="both"/>
              <w:rPr>
                <w:rFonts w:ascii="Arial" w:hAnsi="Arial"/>
                <w:i/>
                <w:iCs/>
                <w:sz w:val="18"/>
                <w:szCs w:val="18"/>
              </w:rPr>
            </w:pPr>
            <w:r>
              <w:rPr>
                <w:rFonts w:ascii="Arial" w:hAnsi="Arial"/>
                <w:i/>
                <w:iCs/>
                <w:sz w:val="18"/>
                <w:szCs w:val="18"/>
              </w:rPr>
              <w:t>5. les objectifs de densité</w:t>
            </w:r>
          </w:p>
          <w:p w:rsidR="00BB56E6" w:rsidRDefault="005049D2">
            <w:pPr>
              <w:pStyle w:val="Standard"/>
              <w:snapToGrid w:val="0"/>
              <w:jc w:val="both"/>
              <w:rPr>
                <w:rFonts w:ascii="Arial" w:hAnsi="Arial"/>
                <w:i/>
                <w:iCs/>
                <w:sz w:val="18"/>
                <w:szCs w:val="18"/>
              </w:rPr>
            </w:pPr>
            <w:r>
              <w:rPr>
                <w:rFonts w:ascii="Arial" w:hAnsi="Arial"/>
                <w:i/>
                <w:iCs/>
                <w:sz w:val="18"/>
                <w:szCs w:val="18"/>
              </w:rPr>
              <w:t>6. la nature des hébergements ou équipements envisagés dans le cadre d’une UTN</w:t>
            </w:r>
          </w:p>
          <w:p w:rsidR="00BB56E6" w:rsidRDefault="00BB56E6">
            <w:pPr>
              <w:pStyle w:val="Standard"/>
              <w:snapToGrid w:val="0"/>
              <w:jc w:val="both"/>
              <w:rPr>
                <w:rFonts w:ascii="Arial" w:hAnsi="Arial"/>
                <w:sz w:val="20"/>
              </w:rPr>
            </w:pPr>
          </w:p>
          <w:p w:rsidR="00BB56E6" w:rsidRDefault="00A35ABC">
            <w:pPr>
              <w:pStyle w:val="Standard"/>
              <w:snapToGrid w:val="0"/>
              <w:jc w:val="both"/>
              <w:rPr>
                <w:rFonts w:ascii="Arial" w:hAnsi="Arial"/>
                <w:sz w:val="20"/>
              </w:rPr>
            </w:pPr>
            <w:r>
              <w:rPr>
                <w:rFonts w:ascii="Arial" w:hAnsi="Arial"/>
                <w:sz w:val="20"/>
              </w:rPr>
              <w:t>Le présent projet de modification n°</w:t>
            </w:r>
            <w:r w:rsidR="005A35B3">
              <w:rPr>
                <w:rFonts w:ascii="Arial" w:hAnsi="Arial"/>
                <w:sz w:val="20"/>
              </w:rPr>
              <w:t>9</w:t>
            </w:r>
            <w:r>
              <w:rPr>
                <w:rFonts w:ascii="Arial" w:hAnsi="Arial"/>
                <w:sz w:val="20"/>
              </w:rPr>
              <w:t xml:space="preserve"> du </w:t>
            </w:r>
            <w:r w:rsidR="005A35B3">
              <w:rPr>
                <w:rFonts w:ascii="Arial" w:hAnsi="Arial"/>
                <w:sz w:val="20"/>
              </w:rPr>
              <w:t>POS</w:t>
            </w:r>
            <w:r>
              <w:rPr>
                <w:rFonts w:ascii="Arial" w:hAnsi="Arial"/>
                <w:sz w:val="20"/>
              </w:rPr>
              <w:t xml:space="preserve"> </w:t>
            </w:r>
            <w:r w:rsidRPr="00A35ABC">
              <w:rPr>
                <w:rFonts w:ascii="Arial" w:hAnsi="Arial"/>
                <w:sz w:val="18"/>
                <w:szCs w:val="18"/>
              </w:rPr>
              <w:t>con</w:t>
            </w:r>
            <w:r>
              <w:rPr>
                <w:rFonts w:ascii="Arial" w:hAnsi="Arial"/>
                <w:sz w:val="18"/>
                <w:szCs w:val="18"/>
              </w:rPr>
              <w:t xml:space="preserve">cerne </w:t>
            </w:r>
            <w:r w:rsidR="005A35B3">
              <w:rPr>
                <w:rFonts w:ascii="Arial" w:hAnsi="Arial"/>
                <w:sz w:val="18"/>
                <w:szCs w:val="18"/>
              </w:rPr>
              <w:t>un secteur déjà classé en zone Urbaine</w:t>
            </w:r>
            <w:r>
              <w:rPr>
                <w:rFonts w:ascii="Arial" w:hAnsi="Arial"/>
                <w:sz w:val="18"/>
                <w:szCs w:val="18"/>
              </w:rPr>
              <w:t xml:space="preserve">. </w:t>
            </w:r>
            <w:r>
              <w:rPr>
                <w:rFonts w:ascii="Arial" w:hAnsi="Arial"/>
                <w:iCs/>
                <w:sz w:val="18"/>
                <w:szCs w:val="18"/>
              </w:rPr>
              <w:t xml:space="preserve">Le présent projet modifie l’encadrement de </w:t>
            </w:r>
            <w:r w:rsidR="005A35B3">
              <w:rPr>
                <w:rFonts w:ascii="Arial" w:hAnsi="Arial"/>
                <w:iCs/>
                <w:sz w:val="18"/>
                <w:szCs w:val="18"/>
              </w:rPr>
              <w:t>ce secteur, en permettant la création de logement</w:t>
            </w:r>
            <w:r>
              <w:rPr>
                <w:rFonts w:ascii="Arial" w:hAnsi="Arial"/>
                <w:iCs/>
                <w:sz w:val="18"/>
                <w:szCs w:val="18"/>
              </w:rPr>
              <w:t>.</w:t>
            </w: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tc>
      </w:tr>
      <w:tr w:rsidR="00BB56E6">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4.1.2 Si votre projet permet l’implantation d’activités économiques, industrielles ou commerciales, précisez :</w:t>
            </w: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Le cas échéant, cette zone est-elle identifiée dans le  </w:t>
            </w:r>
            <w:proofErr w:type="spellStart"/>
            <w:r>
              <w:rPr>
                <w:rFonts w:ascii="Arial" w:hAnsi="Arial"/>
                <w:sz w:val="20"/>
              </w:rPr>
              <w:t>SCoT</w:t>
            </w:r>
            <w:proofErr w:type="spellEnd"/>
            <w:r>
              <w:rPr>
                <w:rFonts w:ascii="Arial" w:hAnsi="Arial"/>
                <w:sz w:val="20"/>
              </w:rPr>
              <w: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A35ABC" w:rsidRDefault="00BB56E6">
            <w:pPr>
              <w:pStyle w:val="Standard"/>
              <w:snapToGrid w:val="0"/>
              <w:jc w:val="both"/>
              <w:rPr>
                <w:rFonts w:ascii="Arial" w:hAnsi="Arial"/>
                <w:sz w:val="18"/>
                <w:szCs w:val="18"/>
              </w:rPr>
            </w:pP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est la surface des zones d’activités prévues ?</w:t>
            </w:r>
          </w:p>
          <w:p w:rsidR="00BB56E6" w:rsidRDefault="005049D2">
            <w:pPr>
              <w:pStyle w:val="Standard"/>
              <w:snapToGrid w:val="0"/>
              <w:jc w:val="both"/>
              <w:rPr>
                <w:rFonts w:ascii="Arial" w:hAnsi="Arial"/>
                <w:sz w:val="20"/>
              </w:rPr>
            </w:pPr>
            <w:r>
              <w:rPr>
                <w:rFonts w:ascii="Arial" w:hAnsi="Arial"/>
                <w:sz w:val="20"/>
              </w:rPr>
              <w:t>S’agit-il d’implantation sur de nouvelles zones ou sur des secteurs déjà ouverts à l’urbanisation ?</w:t>
            </w:r>
          </w:p>
          <w:p w:rsidR="00BB56E6" w:rsidRDefault="00BB56E6">
            <w:pPr>
              <w:pStyle w:val="Standard"/>
              <w:snapToGrid w:val="0"/>
              <w:jc w:val="both"/>
              <w:rPr>
                <w:rFonts w:ascii="Arial" w:hAnsi="Arial"/>
                <w:sz w:val="20"/>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35ABC" w:rsidRPr="00A35ABC" w:rsidRDefault="00A35ABC">
            <w:pPr>
              <w:pStyle w:val="Standard"/>
              <w:snapToGrid w:val="0"/>
              <w:jc w:val="both"/>
              <w:rPr>
                <w:rFonts w:ascii="Arial" w:hAnsi="Arial"/>
                <w:iCs/>
                <w:sz w:val="18"/>
                <w:szCs w:val="18"/>
              </w:rPr>
            </w:pP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S’il existe déjà une ou des zones d’activités sur votre territoire :</w:t>
            </w:r>
          </w:p>
          <w:p w:rsidR="00BB56E6" w:rsidRDefault="005049D2">
            <w:pPr>
              <w:pStyle w:val="Standard"/>
              <w:numPr>
                <w:ilvl w:val="0"/>
                <w:numId w:val="12"/>
              </w:numPr>
              <w:snapToGrid w:val="0"/>
              <w:jc w:val="both"/>
              <w:rPr>
                <w:rFonts w:ascii="Arial" w:hAnsi="Arial"/>
                <w:sz w:val="20"/>
              </w:rPr>
            </w:pPr>
            <w:r>
              <w:rPr>
                <w:rFonts w:ascii="Arial" w:hAnsi="Arial"/>
                <w:sz w:val="20"/>
              </w:rPr>
              <w:t>quelle est leur surface actuelle (occupée et disponible) ?</w:t>
            </w:r>
          </w:p>
          <w:p w:rsidR="00BB56E6" w:rsidRDefault="005049D2">
            <w:pPr>
              <w:pStyle w:val="Standard"/>
              <w:numPr>
                <w:ilvl w:val="0"/>
                <w:numId w:val="12"/>
              </w:numPr>
              <w:snapToGrid w:val="0"/>
              <w:jc w:val="both"/>
              <w:rPr>
                <w:rFonts w:ascii="Arial" w:hAnsi="Arial"/>
                <w:sz w:val="20"/>
              </w:rPr>
            </w:pPr>
            <w:r>
              <w:rPr>
                <w:rFonts w:ascii="Arial" w:hAnsi="Arial"/>
                <w:sz w:val="20"/>
              </w:rPr>
              <w:t>quel est leur taux d’occupation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8B3CD7" w:rsidRDefault="00BB56E6">
            <w:pPr>
              <w:pStyle w:val="Standard"/>
              <w:snapToGrid w:val="0"/>
              <w:jc w:val="both"/>
              <w:rPr>
                <w:rFonts w:ascii="Arial" w:hAnsi="Arial"/>
                <w:sz w:val="18"/>
                <w:szCs w:val="18"/>
              </w:rPr>
            </w:pP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S’il existe déjà une ou des zones d’activités à l’échelle de l’intercommunalité et du </w:t>
            </w:r>
            <w:proofErr w:type="spellStart"/>
            <w:r>
              <w:rPr>
                <w:rFonts w:ascii="Arial" w:hAnsi="Arial"/>
                <w:sz w:val="20"/>
              </w:rPr>
              <w:t>SCoT</w:t>
            </w:r>
            <w:proofErr w:type="spellEnd"/>
            <w:r>
              <w:rPr>
                <w:rFonts w:ascii="Arial" w:hAnsi="Arial"/>
                <w:sz w:val="20"/>
              </w:rPr>
              <w:t>:</w:t>
            </w:r>
          </w:p>
          <w:p w:rsidR="00BB56E6" w:rsidRDefault="005049D2">
            <w:pPr>
              <w:pStyle w:val="Standard"/>
              <w:numPr>
                <w:ilvl w:val="0"/>
                <w:numId w:val="12"/>
              </w:numPr>
              <w:snapToGrid w:val="0"/>
              <w:jc w:val="both"/>
              <w:rPr>
                <w:rFonts w:ascii="Arial" w:hAnsi="Arial"/>
                <w:sz w:val="20"/>
              </w:rPr>
            </w:pPr>
            <w:r>
              <w:rPr>
                <w:rFonts w:ascii="Arial" w:hAnsi="Arial"/>
                <w:sz w:val="20"/>
              </w:rPr>
              <w:t>quelle est leur surface actuelle (occupée et disponible) ?</w:t>
            </w:r>
          </w:p>
          <w:p w:rsidR="00BB56E6" w:rsidRDefault="005049D2">
            <w:pPr>
              <w:pStyle w:val="Standard"/>
              <w:numPr>
                <w:ilvl w:val="0"/>
                <w:numId w:val="12"/>
              </w:numPr>
              <w:snapToGrid w:val="0"/>
              <w:jc w:val="both"/>
              <w:rPr>
                <w:rFonts w:ascii="Arial" w:hAnsi="Arial"/>
                <w:sz w:val="20"/>
              </w:rPr>
            </w:pPr>
            <w:r>
              <w:rPr>
                <w:rFonts w:ascii="Arial" w:hAnsi="Arial"/>
                <w:sz w:val="20"/>
              </w:rPr>
              <w:t>quel est leur taux d’occupation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r>
      <w:tr w:rsidR="00BB56E6">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Votre projet permet-il l’ouverture de toute cette surface en une fois ? Si non, </w:t>
            </w:r>
            <w:proofErr w:type="spellStart"/>
            <w:r>
              <w:rPr>
                <w:rFonts w:ascii="Arial" w:hAnsi="Arial"/>
                <w:sz w:val="20"/>
              </w:rPr>
              <w:t>prévoit-il</w:t>
            </w:r>
            <w:proofErr w:type="spellEnd"/>
            <w:r>
              <w:rPr>
                <w:rFonts w:ascii="Arial" w:hAnsi="Arial"/>
                <w:sz w:val="20"/>
              </w:rPr>
              <w:t xml:space="preserve"> un phasage ? Indiquez lequel et comment il s’applique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r>
      <w:tr w:rsidR="00BB56E6">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Complétez si nécessaire (ex : projet d’OAP jointe en annexe...)</w:t>
            </w:r>
          </w:p>
        </w:tc>
      </w:tr>
      <w:tr w:rsidR="00BB56E6">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ableContents"/>
            </w:pPr>
          </w:p>
          <w:p w:rsidR="00BB56E6" w:rsidRDefault="00BB56E6">
            <w:pPr>
              <w:pStyle w:val="TableContents"/>
            </w:pPr>
          </w:p>
          <w:p w:rsidR="00BB56E6" w:rsidRDefault="00BB56E6">
            <w:pPr>
              <w:pStyle w:val="TableContents"/>
            </w:pPr>
          </w:p>
        </w:tc>
      </w:tr>
    </w:tbl>
    <w:p w:rsidR="00BB56E6" w:rsidRDefault="00BB56E6">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BB56E6">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4.2 Espaces agricoles, naturels ou forestiers</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rPr>
            </w:pPr>
            <w:r>
              <w:rPr>
                <w:rFonts w:ascii="Arial" w:hAnsi="Arial"/>
                <w:i/>
                <w:iCs/>
              </w:rPr>
              <w:t>Y compris en dehors du périmètre du projet, éventuellement en dehors des limites communales ou intercommunales</w:t>
            </w:r>
          </w:p>
        </w:tc>
        <w:tc>
          <w:tcPr>
            <w:tcW w:w="65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1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BB56E6">
            <w:pPr>
              <w:pStyle w:val="Textbody"/>
              <w:rPr>
                <w:rFonts w:ascii="Arial" w:hAnsi="Arial"/>
              </w:rPr>
            </w:pP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Si oui, quels sont les enjeux identifiés ?</w:t>
            </w:r>
          </w:p>
        </w:tc>
      </w:tr>
      <w:tr w:rsidR="00BB56E6">
        <w:trPr>
          <w:trHeight w:val="875"/>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lastRenderedPageBreak/>
              <w:t>Des espaces agricoles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spacing w:after="0"/>
              <w:rPr>
                <w:rFonts w:ascii="Arial" w:hAnsi="Arial"/>
                <w:i/>
                <w:iCs/>
                <w:sz w:val="18"/>
                <w:szCs w:val="18"/>
              </w:rPr>
            </w:pPr>
            <w:r>
              <w:rPr>
                <w:rFonts w:ascii="Arial" w:hAnsi="Arial"/>
                <w:i/>
                <w:iCs/>
                <w:sz w:val="18"/>
                <w:szCs w:val="18"/>
              </w:rPr>
              <w:t>Si oui, précisez le type d’agriculture concernée (par exemple : pâturage, maraîchage, verger, céréales, etc.) et</w:t>
            </w:r>
          </w:p>
          <w:p w:rsidR="00BB56E6" w:rsidRDefault="005049D2">
            <w:pPr>
              <w:pStyle w:val="Textbody"/>
              <w:spacing w:after="0"/>
              <w:rPr>
                <w:rFonts w:ascii="Arial" w:hAnsi="Arial"/>
                <w:i/>
                <w:iCs/>
                <w:sz w:val="18"/>
                <w:szCs w:val="18"/>
              </w:rPr>
            </w:pPr>
            <w:r>
              <w:rPr>
                <w:rFonts w:ascii="Arial" w:hAnsi="Arial"/>
                <w:i/>
                <w:iCs/>
                <w:sz w:val="18"/>
                <w:szCs w:val="18"/>
              </w:rPr>
              <w:t xml:space="preserve">indiquez si ces terres font l’objet d’un classement (par exemple </w:t>
            </w:r>
            <w:proofErr w:type="spellStart"/>
            <w:r>
              <w:rPr>
                <w:rFonts w:ascii="Arial" w:hAnsi="Arial"/>
                <w:i/>
                <w:iCs/>
                <w:sz w:val="18"/>
                <w:szCs w:val="18"/>
              </w:rPr>
              <w:t>SCoT</w:t>
            </w:r>
            <w:proofErr w:type="spellEnd"/>
            <w:r>
              <w:rPr>
                <w:rFonts w:ascii="Arial" w:hAnsi="Arial"/>
                <w:i/>
                <w:iCs/>
                <w:sz w:val="18"/>
                <w:szCs w:val="18"/>
              </w:rPr>
              <w:t>, IGP, AOP, AOC…).</w:t>
            </w:r>
          </w:p>
          <w:p w:rsidR="00BB56E6" w:rsidRDefault="00BB56E6">
            <w:pPr>
              <w:pStyle w:val="Textbody"/>
              <w:spacing w:after="0"/>
              <w:rPr>
                <w:rFonts w:ascii="Arial" w:hAnsi="Arial"/>
                <w:i/>
                <w:iCs/>
              </w:rPr>
            </w:pPr>
          </w:p>
          <w:p w:rsidR="00BB56E6" w:rsidRDefault="005049D2">
            <w:pPr>
              <w:pStyle w:val="Textbody"/>
              <w:spacing w:after="0"/>
              <w:rPr>
                <w:rFonts w:ascii="Arial" w:hAnsi="Arial"/>
                <w:i/>
                <w:iCs/>
                <w:sz w:val="18"/>
                <w:szCs w:val="18"/>
              </w:rPr>
            </w:pPr>
            <w:r>
              <w:rPr>
                <w:rFonts w:ascii="Arial" w:hAnsi="Arial"/>
                <w:i/>
                <w:iCs/>
                <w:sz w:val="18"/>
                <w:szCs w:val="18"/>
              </w:rPr>
              <w:t>Si votre (vos) commune(s) a (ont) fait l’objet d’un diagnostic agricole, joignez-le en annexe</w:t>
            </w:r>
          </w:p>
          <w:p w:rsidR="00BB56E6" w:rsidRDefault="00BB56E6">
            <w:pPr>
              <w:pStyle w:val="Textbody"/>
              <w:spacing w:after="0"/>
              <w:rPr>
                <w:rFonts w:ascii="Arial" w:hAnsi="Arial"/>
              </w:rPr>
            </w:pPr>
          </w:p>
          <w:p w:rsidR="00BB56E6" w:rsidRDefault="00BB56E6">
            <w:pPr>
              <w:pStyle w:val="Textbody"/>
              <w:rPr>
                <w:rFonts w:ascii="Arial" w:hAnsi="Arial"/>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Des espaces boisés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spacing w:after="0"/>
              <w:rPr>
                <w:rFonts w:ascii="Arial" w:hAnsi="Arial"/>
                <w:i/>
                <w:iCs/>
                <w:sz w:val="18"/>
                <w:szCs w:val="18"/>
              </w:rPr>
            </w:pPr>
            <w:r>
              <w:rPr>
                <w:rFonts w:ascii="Arial" w:hAnsi="Arial"/>
                <w:i/>
                <w:iCs/>
                <w:sz w:val="18"/>
                <w:szCs w:val="18"/>
              </w:rPr>
              <w:t>Si oui, précisez le type d’espace concerné (forêt domaniale, forêts exploitées, forêt de protection, … ?)</w:t>
            </w:r>
          </w:p>
          <w:p w:rsidR="00BB56E6" w:rsidRDefault="00BB56E6">
            <w:pPr>
              <w:pStyle w:val="Textbody"/>
              <w:spacing w:after="0"/>
              <w:rPr>
                <w:rFonts w:ascii="Arial" w:hAnsi="Arial"/>
              </w:rPr>
            </w:pPr>
          </w:p>
          <w:p w:rsidR="00BB56E6" w:rsidRDefault="00BB56E6">
            <w:pPr>
              <w:pStyle w:val="Textbody"/>
              <w:spacing w:after="0"/>
              <w:rPr>
                <w:rFonts w:ascii="Arial" w:hAnsi="Arial"/>
              </w:rPr>
            </w:pPr>
          </w:p>
          <w:p w:rsidR="00BB56E6" w:rsidRDefault="00BB56E6">
            <w:pPr>
              <w:pStyle w:val="Textbody"/>
              <w:spacing w:after="0"/>
              <w:rPr>
                <w:rFonts w:ascii="Arial" w:hAnsi="Arial"/>
              </w:rPr>
            </w:pPr>
          </w:p>
          <w:p w:rsidR="00BB56E6" w:rsidRDefault="00BB56E6">
            <w:pPr>
              <w:pStyle w:val="Textbody"/>
              <w:spacing w:after="0"/>
              <w:rPr>
                <w:rFonts w:ascii="Arial" w:hAnsi="Arial"/>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Dans le cadre d’une procédure d’évolution : Des zones identifiées naturelles, forestière ou agricoles protégées au titre d’un document d’urbanisme existant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B7869" w:rsidRDefault="000B7869" w:rsidP="000B7869">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spacing w:after="0"/>
              <w:rPr>
                <w:rFonts w:ascii="Arial" w:hAnsi="Arial"/>
              </w:rPr>
            </w:pPr>
            <w:r>
              <w:rPr>
                <w:rFonts w:ascii="Arial" w:hAnsi="Arial"/>
                <w:i/>
                <w:iCs/>
                <w:sz w:val="18"/>
                <w:szCs w:val="18"/>
              </w:rPr>
              <w:t>Précisez les protections appliquées à ces secteurs (ex : zone A ou N où la constructibilité est encadrée, EBC, mise en œuvre de l’article L151-23 ou de l’article L151-19 du code de l’urbanisme, …)</w:t>
            </w:r>
          </w:p>
          <w:p w:rsidR="00BB56E6" w:rsidRDefault="00BB56E6">
            <w:pPr>
              <w:pStyle w:val="Textbody"/>
              <w:spacing w:after="0"/>
              <w:rPr>
                <w:rFonts w:ascii="Arial" w:hAnsi="Arial"/>
              </w:rPr>
            </w:pPr>
          </w:p>
        </w:tc>
      </w:tr>
      <w:tr w:rsidR="00BB56E6">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36" w:type="dxa"/>
        <w:tblInd w:w="18" w:type="dxa"/>
        <w:tblLayout w:type="fixed"/>
        <w:tblCellMar>
          <w:left w:w="10" w:type="dxa"/>
          <w:right w:w="10" w:type="dxa"/>
        </w:tblCellMar>
        <w:tblLook w:val="0000" w:firstRow="0" w:lastRow="0" w:firstColumn="0" w:lastColumn="0" w:noHBand="0" w:noVBand="0"/>
      </w:tblPr>
      <w:tblGrid>
        <w:gridCol w:w="4500"/>
        <w:gridCol w:w="708"/>
        <w:gridCol w:w="696"/>
        <w:gridCol w:w="4832"/>
      </w:tblGrid>
      <w:tr w:rsidR="00BB56E6">
        <w:trPr>
          <w:tblHeader/>
        </w:trPr>
        <w:tc>
          <w:tcPr>
            <w:tcW w:w="10736"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4.3 Milieux naturels sensibles et biodiversité</w:t>
            </w:r>
          </w:p>
        </w:tc>
      </w:tr>
      <w:tr w:rsidR="00BB56E6">
        <w:trPr>
          <w:tblHeader/>
        </w:trPr>
        <w:tc>
          <w:tcPr>
            <w:tcW w:w="450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 ?</w:t>
            </w:r>
          </w:p>
        </w:tc>
        <w:tc>
          <w:tcPr>
            <w:tcW w:w="70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9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4832"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 xml:space="preserve">Une zone </w:t>
            </w:r>
            <w:hyperlink r:id="rId18" w:history="1">
              <w:proofErr w:type="spellStart"/>
              <w:r>
                <w:rPr>
                  <w:rFonts w:ascii="Arial" w:hAnsi="Arial"/>
                </w:rPr>
                <w:t>Natura</w:t>
              </w:r>
              <w:proofErr w:type="spellEnd"/>
              <w:r>
                <w:rPr>
                  <w:rFonts w:ascii="Arial" w:hAnsi="Arial"/>
                </w:rPr>
                <w:t xml:space="preserve"> 2000 (ZPS, ZSC, </w:t>
              </w:r>
            </w:hyperlink>
            <w:hyperlink r:id="rId19" w:history="1">
              <w:r>
                <w:rPr>
                  <w:rFonts w:ascii="Arial" w:hAnsi="Arial"/>
                </w:rPr>
                <w:t>SIC</w:t>
              </w:r>
            </w:hyperlink>
            <w:hyperlink r:id="rId20" w:history="1">
              <w:r>
                <w:rPr>
                  <w:rFonts w:ascii="Arial" w:hAnsi="Arial"/>
                </w:rPr>
                <w:t>)</w:t>
              </w:r>
            </w:hyperlink>
            <w:r>
              <w:rPr>
                <w:rFonts w:ascii="Arial" w:hAnsi="Arial"/>
              </w:rPr>
              <w:t xml:space="preserve"> à proximité ?</w:t>
            </w:r>
          </w:p>
          <w:p w:rsidR="00BB56E6" w:rsidRDefault="0089563C">
            <w:pPr>
              <w:pStyle w:val="Textbody"/>
              <w:snapToGrid w:val="0"/>
              <w:spacing w:after="0"/>
              <w:rPr>
                <w:rFonts w:ascii="Arial" w:hAnsi="Arial"/>
              </w:rPr>
            </w:pPr>
            <w:hyperlink r:id="rId21" w:history="1">
              <w:r w:rsidR="005049D2">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Standard"/>
              <w:snapToGrid w:val="0"/>
              <w:jc w:val="both"/>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16"/>
                <w:szCs w:val="16"/>
              </w:rPr>
            </w:pPr>
            <w:r>
              <w:rPr>
                <w:rFonts w:ascii="Arial" w:hAnsi="Arial"/>
                <w:i/>
                <w:iCs/>
                <w:sz w:val="16"/>
                <w:szCs w:val="16"/>
              </w:rPr>
              <w:t xml:space="preserve">Expliquez, par exemple en annexe, si votre projet peut avoir des incidences sur ces sites </w:t>
            </w:r>
            <w:proofErr w:type="spellStart"/>
            <w:r>
              <w:rPr>
                <w:rFonts w:ascii="Arial" w:hAnsi="Arial"/>
                <w:i/>
                <w:iCs/>
                <w:sz w:val="16"/>
                <w:szCs w:val="16"/>
              </w:rPr>
              <w:t>Natura</w:t>
            </w:r>
            <w:proofErr w:type="spellEnd"/>
            <w:r>
              <w:rPr>
                <w:rFonts w:ascii="Arial" w:hAnsi="Arial"/>
                <w:i/>
                <w:iCs/>
                <w:sz w:val="16"/>
                <w:szCs w:val="16"/>
              </w:rPr>
              <w:t xml:space="preserve"> 2000 ou non et pourquoi.</w:t>
            </w:r>
          </w:p>
          <w:p w:rsidR="00BB56E6" w:rsidRDefault="005049D2">
            <w:pPr>
              <w:pStyle w:val="Standard"/>
              <w:snapToGrid w:val="0"/>
              <w:jc w:val="both"/>
              <w:rPr>
                <w:rFonts w:ascii="Arial" w:hAnsi="Arial"/>
                <w:i/>
                <w:iCs/>
                <w:sz w:val="16"/>
                <w:szCs w:val="16"/>
              </w:rPr>
            </w:pPr>
            <w:r>
              <w:rPr>
                <w:rFonts w:ascii="Arial" w:hAnsi="Arial"/>
                <w:i/>
                <w:iCs/>
                <w:sz w:val="16"/>
                <w:szCs w:val="16"/>
              </w:rPr>
              <w:t xml:space="preserve">Si vous avez déjà réalisé une évaluation d’incidences </w:t>
            </w:r>
            <w:proofErr w:type="spellStart"/>
            <w:r>
              <w:rPr>
                <w:rFonts w:ascii="Arial" w:hAnsi="Arial"/>
                <w:i/>
                <w:iCs/>
                <w:sz w:val="16"/>
                <w:szCs w:val="16"/>
              </w:rPr>
              <w:t>Natura</w:t>
            </w:r>
            <w:proofErr w:type="spellEnd"/>
            <w:r>
              <w:rPr>
                <w:rFonts w:ascii="Arial" w:hAnsi="Arial"/>
                <w:i/>
                <w:iCs/>
                <w:sz w:val="16"/>
                <w:szCs w:val="16"/>
              </w:rPr>
              <w:t xml:space="preserve"> 2000, </w:t>
            </w:r>
            <w:proofErr w:type="spellStart"/>
            <w:r>
              <w:rPr>
                <w:rFonts w:ascii="Arial" w:hAnsi="Arial"/>
                <w:i/>
                <w:iCs/>
                <w:sz w:val="16"/>
                <w:szCs w:val="16"/>
              </w:rPr>
              <w:t>joingnz</w:t>
            </w:r>
            <w:proofErr w:type="spellEnd"/>
            <w:r>
              <w:rPr>
                <w:rFonts w:ascii="Arial" w:hAnsi="Arial"/>
                <w:i/>
                <w:iCs/>
                <w:sz w:val="16"/>
                <w:szCs w:val="16"/>
              </w:rPr>
              <w:t>-la en annexe.</w:t>
            </w:r>
          </w:p>
          <w:p w:rsidR="00BB56E6" w:rsidRDefault="00BB56E6">
            <w:pPr>
              <w:pStyle w:val="Standard"/>
              <w:snapToGrid w:val="0"/>
              <w:jc w:val="both"/>
              <w:rPr>
                <w:rFonts w:ascii="Arial" w:hAnsi="Arial"/>
              </w:rPr>
            </w:pPr>
          </w:p>
          <w:p w:rsidR="00065829" w:rsidRPr="00065829" w:rsidRDefault="00065829" w:rsidP="00065829">
            <w:pPr>
              <w:pStyle w:val="Textbody"/>
              <w:rPr>
                <w:rFonts w:ascii="Arial" w:hAnsi="Arial"/>
                <w:color w:val="auto"/>
              </w:rPr>
            </w:pPr>
            <w:r w:rsidRPr="00065829">
              <w:rPr>
                <w:rFonts w:ascii="Arial" w:hAnsi="Arial"/>
                <w:color w:val="auto"/>
              </w:rPr>
              <w:t xml:space="preserve">La commune présente  sur son </w:t>
            </w:r>
            <w:r>
              <w:rPr>
                <w:rFonts w:ascii="Arial" w:hAnsi="Arial"/>
                <w:color w:val="auto"/>
              </w:rPr>
              <w:t xml:space="preserve">territoire un secteur classé en </w:t>
            </w:r>
            <w:proofErr w:type="spellStart"/>
            <w:r>
              <w:rPr>
                <w:rFonts w:ascii="Arial" w:hAnsi="Arial"/>
                <w:color w:val="auto"/>
              </w:rPr>
              <w:t>Natura</w:t>
            </w:r>
            <w:proofErr w:type="spellEnd"/>
            <w:r>
              <w:rPr>
                <w:rFonts w:ascii="Arial" w:hAnsi="Arial"/>
                <w:color w:val="auto"/>
              </w:rPr>
              <w:t xml:space="preserve"> 2000</w:t>
            </w:r>
            <w:r w:rsidRPr="00065829">
              <w:rPr>
                <w:rFonts w:ascii="Arial" w:hAnsi="Arial"/>
                <w:color w:val="auto"/>
              </w:rPr>
              <w:t xml:space="preserve">. Le présent projet de modification n°9 du POS n’est pas concerné. </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 parc naturel national ou régional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B3CD7" w:rsidP="008B3CD7">
            <w:pPr>
              <w:pStyle w:val="Standard"/>
              <w:snapToGrid w:val="0"/>
              <w:jc w:val="center"/>
              <w:rPr>
                <w:rFonts w:ascii="Arial" w:hAnsi="Arial"/>
              </w:rPr>
            </w:pPr>
            <w:r w:rsidRPr="00F87DBB">
              <w:rPr>
                <w:rFonts w:ascii="Arial" w:hAnsi="Arial" w:cs="Arial"/>
                <w:b/>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8B3CD7" w:rsidP="000B7869">
            <w:pPr>
              <w:pStyle w:val="Textbody"/>
              <w:rPr>
                <w:rFonts w:ascii="Arial" w:hAnsi="Arial"/>
              </w:rPr>
            </w:pPr>
            <w:r>
              <w:rPr>
                <w:rFonts w:ascii="Arial" w:hAnsi="Arial" w:cs="Arial"/>
              </w:rPr>
              <w:t>La commune jouxte le Pa</w:t>
            </w:r>
            <w:r w:rsidR="000B7869">
              <w:rPr>
                <w:rFonts w:ascii="Arial" w:hAnsi="Arial" w:cs="Arial"/>
              </w:rPr>
              <w:t>rc Naturel du massif des Bauges.</w:t>
            </w: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Une réserve naturelle nationale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B3CD7" w:rsidP="008B3CD7">
            <w:pPr>
              <w:pStyle w:val="Standard"/>
              <w:snapToGrid w:val="0"/>
              <w:jc w:val="center"/>
              <w:rPr>
                <w:rFonts w:ascii="Arial" w:hAnsi="Arial"/>
              </w:rPr>
            </w:pPr>
            <w:r w:rsidRPr="00F87DBB">
              <w:rPr>
                <w:rFonts w:ascii="Arial" w:hAnsi="Arial" w:cs="Arial"/>
                <w:b/>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 espace naturel sensible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B3CD7" w:rsidP="008B3CD7">
            <w:pPr>
              <w:pStyle w:val="Standard"/>
              <w:snapToGrid w:val="0"/>
              <w:jc w:val="center"/>
              <w:rPr>
                <w:rFonts w:ascii="Arial" w:hAnsi="Arial"/>
              </w:rPr>
            </w:pPr>
            <w:r w:rsidRPr="00F87DBB">
              <w:rPr>
                <w:rFonts w:ascii="Arial" w:hAnsi="Arial" w:cs="Arial"/>
                <w:b/>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rPr>
                <w:rFonts w:ascii="Arial" w:hAnsi="Arial"/>
              </w:rPr>
              <w:t>Une zone naturelle d’intérêt écologique, faunistique et floristique (ZNIEFF) type I ou II ?</w:t>
            </w:r>
          </w:p>
          <w:p w:rsidR="00BB56E6" w:rsidRDefault="0089563C">
            <w:pPr>
              <w:pStyle w:val="Textbody"/>
              <w:snapToGrid w:val="0"/>
              <w:spacing w:after="0"/>
            </w:pPr>
            <w:hyperlink r:id="rId22" w:history="1">
              <w:r w:rsidR="005049D2">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p w:rsidR="00BB56E6" w:rsidRPr="00065829" w:rsidRDefault="008B3CD7">
            <w:pPr>
              <w:pStyle w:val="Textbody"/>
              <w:rPr>
                <w:rFonts w:ascii="Arial" w:hAnsi="Arial"/>
                <w:color w:val="auto"/>
              </w:rPr>
            </w:pPr>
            <w:r w:rsidRPr="00065829">
              <w:rPr>
                <w:rFonts w:ascii="Arial" w:hAnsi="Arial"/>
                <w:color w:val="auto"/>
              </w:rPr>
              <w:t>La commune présente  sur son territoire des ZNIEFF de types I et II. Le présent projet de modification n°</w:t>
            </w:r>
            <w:r w:rsidR="00065829" w:rsidRPr="00065829">
              <w:rPr>
                <w:rFonts w:ascii="Arial" w:hAnsi="Arial"/>
                <w:color w:val="auto"/>
              </w:rPr>
              <w:t>9</w:t>
            </w:r>
            <w:r w:rsidRPr="00065829">
              <w:rPr>
                <w:rFonts w:ascii="Arial" w:hAnsi="Arial"/>
                <w:color w:val="auto"/>
              </w:rPr>
              <w:t xml:space="preserve"> du </w:t>
            </w:r>
            <w:r w:rsidR="00065829" w:rsidRPr="00065829">
              <w:rPr>
                <w:rFonts w:ascii="Arial" w:hAnsi="Arial"/>
                <w:color w:val="auto"/>
              </w:rPr>
              <w:t>POS</w:t>
            </w:r>
            <w:r w:rsidRPr="00065829">
              <w:rPr>
                <w:rFonts w:ascii="Arial" w:hAnsi="Arial"/>
                <w:color w:val="auto"/>
              </w:rPr>
              <w:t xml:space="preserve"> n’est pas concerné. </w:t>
            </w:r>
          </w:p>
          <w:p w:rsidR="00BB56E6" w:rsidRDefault="00BB56E6">
            <w:pPr>
              <w:pStyle w:val="Textbody"/>
              <w:rPr>
                <w:rFonts w:ascii="Arial" w:hAnsi="Arial"/>
              </w:rPr>
            </w:pP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rPr>
                <w:rFonts w:ascii="Arial" w:hAnsi="Arial"/>
              </w:rPr>
              <w:t>Un arrêté préfectoral de protection de biotope ?</w:t>
            </w:r>
          </w:p>
          <w:p w:rsidR="00BB56E6" w:rsidRDefault="0089563C">
            <w:pPr>
              <w:pStyle w:val="Textbody"/>
              <w:snapToGrid w:val="0"/>
              <w:spacing w:after="0"/>
            </w:pPr>
            <w:hyperlink r:id="rId23" w:history="1">
              <w:r w:rsidR="005049D2">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65829" w:rsidRDefault="00065829" w:rsidP="00065829">
            <w:pPr>
              <w:pStyle w:val="Textbody"/>
              <w:rPr>
                <w:rFonts w:ascii="Arial" w:hAnsi="Arial"/>
                <w:color w:val="auto"/>
              </w:rPr>
            </w:pPr>
          </w:p>
          <w:p w:rsidR="00065829" w:rsidRPr="00065829" w:rsidRDefault="00065829" w:rsidP="00065829">
            <w:pPr>
              <w:pStyle w:val="Textbody"/>
              <w:rPr>
                <w:rFonts w:ascii="Arial" w:hAnsi="Arial"/>
                <w:color w:val="auto"/>
              </w:rPr>
            </w:pPr>
            <w:r w:rsidRPr="00065829">
              <w:rPr>
                <w:rFonts w:ascii="Arial" w:hAnsi="Arial"/>
                <w:color w:val="auto"/>
              </w:rPr>
              <w:t xml:space="preserve">La commune présente  sur son territoire </w:t>
            </w:r>
            <w:r>
              <w:rPr>
                <w:rFonts w:ascii="Arial" w:hAnsi="Arial"/>
                <w:color w:val="auto"/>
              </w:rPr>
              <w:t>un arrêté de protection de biotope</w:t>
            </w:r>
            <w:r w:rsidRPr="00065829">
              <w:rPr>
                <w:rFonts w:ascii="Arial" w:hAnsi="Arial"/>
                <w:color w:val="auto"/>
              </w:rPr>
              <w:t xml:space="preserve">. Le présent projet de modification n°9 du POS n’est pas concerné. </w:t>
            </w:r>
          </w:p>
          <w:p w:rsidR="00BB56E6" w:rsidRDefault="00BB56E6">
            <w:pPr>
              <w:pStyle w:val="Textbody"/>
              <w:rPr>
                <w:rFonts w:ascii="Arial" w:hAnsi="Arial"/>
              </w:rPr>
            </w:pP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t>Une ou des zones humides ayant fait l’objet d’une délimitation (inventaire départemental, communal, convention RAMSAR ...) soit par inventaire soit par expertise pédologique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B3CD7" w:rsidRDefault="008B3CD7" w:rsidP="008B3CD7">
            <w:pPr>
              <w:pStyle w:val="Textbody"/>
              <w:rPr>
                <w:rFonts w:ascii="Arial" w:hAnsi="Arial"/>
              </w:rPr>
            </w:pPr>
            <w:r>
              <w:rPr>
                <w:rFonts w:ascii="Arial" w:hAnsi="Arial"/>
              </w:rPr>
              <w:t>La commune présente  sur son territoire des zones humides. Le présent projet de modification n°</w:t>
            </w:r>
            <w:r w:rsidR="00065829">
              <w:rPr>
                <w:rFonts w:ascii="Arial" w:hAnsi="Arial"/>
              </w:rPr>
              <w:t>9</w:t>
            </w:r>
            <w:r>
              <w:rPr>
                <w:rFonts w:ascii="Arial" w:hAnsi="Arial"/>
              </w:rPr>
              <w:t xml:space="preserve"> du </w:t>
            </w:r>
            <w:r w:rsidR="00065829">
              <w:rPr>
                <w:rFonts w:ascii="Arial" w:hAnsi="Arial"/>
              </w:rPr>
              <w:t>POS</w:t>
            </w:r>
            <w:r>
              <w:rPr>
                <w:rFonts w:ascii="Arial" w:hAnsi="Arial"/>
              </w:rPr>
              <w:t xml:space="preserve"> n’est pas concerné. </w:t>
            </w:r>
          </w:p>
          <w:p w:rsidR="00BB56E6" w:rsidRDefault="00BB56E6">
            <w:pPr>
              <w:pStyle w:val="Textbody"/>
              <w:rPr>
                <w:rFonts w:ascii="Arial" w:hAnsi="Arial"/>
              </w:rPr>
            </w:pPr>
          </w:p>
        </w:tc>
      </w:tr>
      <w:tr w:rsidR="00BB56E6">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t xml:space="preserve">Un ou des cours d’eau identifiés en liste 1 ou 2  </w:t>
            </w:r>
            <w:r>
              <w:lastRenderedPageBreak/>
              <w:t>au titre de l</w:t>
            </w:r>
            <w:r>
              <w:rPr>
                <w:rStyle w:val="StrongEmphasis"/>
                <w:b w:val="0"/>
                <w:bCs w:val="0"/>
              </w:rPr>
              <w:t>'article L214-17 du code de l'environnement </w:t>
            </w:r>
            <w:r>
              <w:t>?</w:t>
            </w:r>
          </w:p>
          <w:p w:rsidR="00BB56E6" w:rsidRDefault="0089563C">
            <w:pPr>
              <w:pStyle w:val="Textbody"/>
            </w:pPr>
            <w:hyperlink r:id="rId24" w:history="1">
              <w:r w:rsidR="005049D2">
                <w:t>https://www.eaurmc.fr/</w:t>
              </w:r>
            </w:hyperlink>
          </w:p>
          <w:p w:rsidR="00BB56E6" w:rsidRDefault="0089563C">
            <w:pPr>
              <w:pStyle w:val="Textbody"/>
            </w:pPr>
            <w:hyperlink r:id="rId25" w:history="1">
              <w:r w:rsidR="005049D2">
                <w:t>https://agence.eau-loire-bretagne.fr/home.html</w:t>
              </w:r>
            </w:hyperlink>
          </w:p>
          <w:p w:rsidR="00BB56E6" w:rsidRDefault="0089563C">
            <w:pPr>
              <w:pStyle w:val="Textbody"/>
            </w:pPr>
            <w:hyperlink r:id="rId26" w:history="1">
              <w:r w:rsidR="005049D2">
                <w:t>http://www.eau-adour-garonne.fr/fr/index.html</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shd w:val="clear" w:color="auto" w:fill="FFFF00"/>
              </w:rPr>
            </w:pPr>
          </w:p>
        </w:tc>
      </w:tr>
      <w:tr w:rsidR="00BB56E6">
        <w:tc>
          <w:tcPr>
            <w:tcW w:w="10736"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lastRenderedPageBreak/>
              <w:t>Complétez si nécessaire</w:t>
            </w:r>
          </w:p>
        </w:tc>
      </w:tr>
      <w:tr w:rsidR="00BB56E6">
        <w:tc>
          <w:tcPr>
            <w:tcW w:w="10736"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46" w:type="dxa"/>
        <w:tblInd w:w="18" w:type="dxa"/>
        <w:tblLayout w:type="fixed"/>
        <w:tblCellMar>
          <w:left w:w="10" w:type="dxa"/>
          <w:right w:w="10" w:type="dxa"/>
        </w:tblCellMar>
        <w:tblLook w:val="0000" w:firstRow="0" w:lastRow="0" w:firstColumn="0" w:lastColumn="0" w:noHBand="0" w:noVBand="0"/>
      </w:tblPr>
      <w:tblGrid>
        <w:gridCol w:w="4556"/>
        <w:gridCol w:w="640"/>
        <w:gridCol w:w="708"/>
        <w:gridCol w:w="4842"/>
      </w:tblGrid>
      <w:tr w:rsidR="00BB56E6">
        <w:trPr>
          <w:tblHeader/>
        </w:trPr>
        <w:tc>
          <w:tcPr>
            <w:tcW w:w="10746" w:type="dxa"/>
            <w:gridSpan w:val="4"/>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rsidR="00BB56E6" w:rsidRDefault="005049D2">
            <w:pPr>
              <w:pStyle w:val="Titre2"/>
              <w:spacing w:before="68" w:after="68"/>
              <w:jc w:val="both"/>
            </w:pPr>
            <w:r>
              <w:t>4.4 Continuités écologiques</w:t>
            </w:r>
          </w:p>
        </w:tc>
      </w:tr>
      <w:tr w:rsidR="00BB56E6">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b/>
                <w:bCs/>
              </w:rPr>
            </w:pPr>
            <w:r>
              <w:rPr>
                <w:rFonts w:ascii="Arial" w:hAnsi="Arial"/>
              </w:rPr>
              <w:t xml:space="preserve">Y </w:t>
            </w:r>
            <w:proofErr w:type="spellStart"/>
            <w:r>
              <w:rPr>
                <w:rFonts w:ascii="Arial" w:hAnsi="Arial"/>
              </w:rPr>
              <w:t>a-t-il</w:t>
            </w:r>
            <w:proofErr w:type="spellEnd"/>
            <w:r>
              <w:rPr>
                <w:rFonts w:ascii="Arial" w:hAnsi="Arial"/>
              </w:rPr>
              <w:t xml:space="preserve"> eu à l’échelle locale (communes voisines, intercommunalités, </w:t>
            </w:r>
            <w:proofErr w:type="spellStart"/>
            <w:r>
              <w:rPr>
                <w:rFonts w:ascii="Arial" w:hAnsi="Arial"/>
              </w:rPr>
              <w:t>SCoT</w:t>
            </w:r>
            <w:proofErr w:type="spellEnd"/>
            <w:r>
              <w:rPr>
                <w:rFonts w:ascii="Arial" w:hAnsi="Arial"/>
              </w:rPr>
              <w:t>, PNR...) ou dans un document d’urbanisme antérieur des analyses portant sur les continuités écologiques ?</w:t>
            </w:r>
          </w:p>
        </w:tc>
        <w:tc>
          <w:tcPr>
            <w:tcW w:w="64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9C21D8" w:rsidRDefault="005049D2">
            <w:pPr>
              <w:pStyle w:val="Textbody"/>
              <w:rPr>
                <w:rFonts w:ascii="Arial" w:hAnsi="Arial"/>
                <w:b/>
              </w:rPr>
            </w:pPr>
            <w:r w:rsidRPr="009C21D8">
              <w:rPr>
                <w:rFonts w:ascii="Arial" w:hAnsi="Arial"/>
                <w:b/>
              </w:rPr>
              <w:t>Oui</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9C21D8" w:rsidRDefault="005049D2">
            <w:pPr>
              <w:pStyle w:val="Textbody"/>
              <w:rPr>
                <w:rFonts w:ascii="Arial" w:hAnsi="Arial"/>
                <w:strike/>
              </w:rPr>
            </w:pPr>
            <w:r w:rsidRPr="009C21D8">
              <w:rPr>
                <w:rFonts w:ascii="Arial" w:hAnsi="Arial"/>
                <w:strike/>
              </w:rPr>
              <w:t>Non</w:t>
            </w:r>
          </w:p>
        </w:tc>
        <w:tc>
          <w:tcPr>
            <w:tcW w:w="4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rPr>
                <w:rFonts w:ascii="Arial" w:hAnsi="Arial"/>
                <w:i/>
                <w:iCs/>
              </w:rPr>
            </w:pPr>
            <w:r>
              <w:rPr>
                <w:rFonts w:ascii="Arial" w:hAnsi="Arial"/>
                <w:i/>
                <w:iCs/>
              </w:rPr>
              <w:t>Si oui, quel sont les enjeux identifiés sur votre commune ?</w:t>
            </w:r>
          </w:p>
          <w:p w:rsidR="00D96774" w:rsidRPr="00D96774" w:rsidRDefault="00065829">
            <w:pPr>
              <w:pStyle w:val="Textbody"/>
              <w:rPr>
                <w:rFonts w:ascii="Arial" w:hAnsi="Arial" w:cs="Arial"/>
                <w:bCs/>
                <w:sz w:val="18"/>
                <w:szCs w:val="18"/>
              </w:rPr>
            </w:pPr>
            <w:r w:rsidRPr="00D96774">
              <w:rPr>
                <w:rFonts w:ascii="Arial" w:hAnsi="Arial" w:cs="Arial"/>
                <w:bCs/>
                <w:sz w:val="18"/>
                <w:szCs w:val="18"/>
              </w:rPr>
              <w:t>La commune présente su</w:t>
            </w:r>
            <w:r w:rsidR="00D96774" w:rsidRPr="00D96774">
              <w:rPr>
                <w:rFonts w:ascii="Arial" w:hAnsi="Arial" w:cs="Arial"/>
                <w:bCs/>
                <w:sz w:val="18"/>
                <w:szCs w:val="18"/>
              </w:rPr>
              <w:t xml:space="preserve">r son territoire des enjeux de préservation des continuités transversales. </w:t>
            </w:r>
          </w:p>
          <w:p w:rsidR="00D96774" w:rsidRPr="00D96774" w:rsidRDefault="00D96774">
            <w:pPr>
              <w:pStyle w:val="Textbody"/>
              <w:rPr>
                <w:rStyle w:val="lev"/>
                <w:rFonts w:ascii="Arial" w:hAnsi="Arial" w:cs="Arial"/>
                <w:color w:val="FF0000"/>
                <w:sz w:val="18"/>
                <w:szCs w:val="18"/>
                <w:shd w:val="clear" w:color="auto" w:fill="FFFFFF"/>
              </w:rPr>
            </w:pPr>
            <w:r w:rsidRPr="00D96774">
              <w:rPr>
                <w:rFonts w:ascii="Arial" w:hAnsi="Arial"/>
                <w:sz w:val="18"/>
                <w:szCs w:val="18"/>
              </w:rPr>
              <w:t>Le présent projet de modification n°9 du POS n’est pas concerné.</w:t>
            </w:r>
          </w:p>
          <w:p w:rsidR="00471B91" w:rsidRPr="00471B91" w:rsidRDefault="00471B91">
            <w:pPr>
              <w:pStyle w:val="Textbody"/>
              <w:rPr>
                <w:rStyle w:val="lev"/>
                <w:rFonts w:ascii="Arial" w:hAnsi="Arial" w:cs="Arial"/>
                <w:color w:val="FF0000"/>
                <w:sz w:val="18"/>
                <w:szCs w:val="18"/>
                <w:shd w:val="clear" w:color="auto" w:fill="FFFFFF"/>
              </w:rPr>
            </w:pPr>
          </w:p>
          <w:p w:rsidR="00BB56E6" w:rsidRDefault="00BB56E6" w:rsidP="00D96774">
            <w:pPr>
              <w:pStyle w:val="Textbody"/>
              <w:rPr>
                <w:rFonts w:ascii="Arial" w:hAnsi="Arial"/>
                <w:i/>
                <w:iCs/>
              </w:rPr>
            </w:pPr>
          </w:p>
        </w:tc>
      </w:tr>
      <w:tr w:rsidR="00BB56E6">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spacing w:after="0"/>
              <w:rPr>
                <w:rFonts w:ascii="Arial" w:hAnsi="Arial"/>
              </w:rPr>
            </w:pPr>
            <w:r>
              <w:rPr>
                <w:rFonts w:ascii="Arial" w:hAnsi="Arial"/>
              </w:rPr>
              <w:t>Dans le Schéma Régional de Cohérence Ecologique, quels sont les éléments de la trame verte et bleue ?</w:t>
            </w:r>
          </w:p>
          <w:p w:rsidR="00BB56E6" w:rsidRDefault="0089563C">
            <w:pPr>
              <w:pStyle w:val="Textbody"/>
              <w:snapToGrid w:val="0"/>
              <w:spacing w:after="0"/>
              <w:rPr>
                <w:rFonts w:ascii="Arial" w:hAnsi="Arial"/>
              </w:rPr>
            </w:pPr>
            <w:hyperlink r:id="rId27" w:history="1">
              <w:r w:rsidR="005049D2">
                <w:rPr>
                  <w:rFonts w:ascii="Arial" w:hAnsi="Arial"/>
                </w:rPr>
                <w:t>http://carto.datara.gouv.fr/1/dreal_nature_paysage_r82.map</w:t>
              </w:r>
            </w:hyperlink>
          </w:p>
        </w:tc>
        <w:tc>
          <w:tcPr>
            <w:tcW w:w="6190"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spacing w:after="0"/>
              <w:rPr>
                <w:rFonts w:ascii="Arial" w:hAnsi="Arial"/>
                <w:i/>
                <w:iCs/>
                <w:sz w:val="16"/>
                <w:szCs w:val="16"/>
              </w:rPr>
            </w:pPr>
            <w:r>
              <w:rPr>
                <w:rFonts w:ascii="Arial" w:hAnsi="Arial"/>
                <w:i/>
                <w:iCs/>
                <w:sz w:val="16"/>
                <w:szCs w:val="16"/>
              </w:rPr>
              <w:t>Par exemple, mentionnez les réservoirs de biodiversité, corridors diffus ou les espaces perméables, corridors linéaires ou corridors thermophiles</w:t>
            </w:r>
          </w:p>
          <w:p w:rsidR="00BB56E6" w:rsidRDefault="00BB56E6">
            <w:pPr>
              <w:pStyle w:val="Textbody"/>
              <w:spacing w:after="0"/>
              <w:rPr>
                <w:rFonts w:ascii="Arial" w:hAnsi="Arial"/>
                <w:i/>
                <w:iCs/>
              </w:rPr>
            </w:pPr>
          </w:p>
          <w:p w:rsidR="00D96774" w:rsidRPr="00D96774" w:rsidRDefault="00D96774" w:rsidP="00D96774">
            <w:pPr>
              <w:pStyle w:val="Textbody"/>
              <w:rPr>
                <w:rFonts w:ascii="Arial" w:hAnsi="Arial" w:cs="Arial"/>
                <w:bCs/>
                <w:sz w:val="18"/>
                <w:szCs w:val="18"/>
              </w:rPr>
            </w:pPr>
            <w:r w:rsidRPr="00D96774">
              <w:rPr>
                <w:rFonts w:ascii="Arial" w:hAnsi="Arial" w:cs="Arial"/>
                <w:bCs/>
                <w:sz w:val="18"/>
                <w:szCs w:val="18"/>
              </w:rPr>
              <w:t xml:space="preserve">La commune présente sur son territoire des enjeux de préservation des continuités transversales, issues du Schéma régional de cohérence écologique de Rhône-Alpes. </w:t>
            </w:r>
          </w:p>
          <w:p w:rsidR="00D96774" w:rsidRPr="00471B91" w:rsidRDefault="00D96774" w:rsidP="00D96774">
            <w:pPr>
              <w:pStyle w:val="Textbody"/>
              <w:rPr>
                <w:rStyle w:val="lev"/>
                <w:rFonts w:ascii="Arial" w:hAnsi="Arial" w:cs="Arial"/>
                <w:color w:val="FF0000"/>
                <w:sz w:val="18"/>
                <w:szCs w:val="18"/>
                <w:shd w:val="clear" w:color="auto" w:fill="FFFFFF"/>
              </w:rPr>
            </w:pPr>
            <w:r w:rsidRPr="00D96774">
              <w:rPr>
                <w:rFonts w:ascii="Arial" w:hAnsi="Arial"/>
                <w:sz w:val="18"/>
                <w:szCs w:val="18"/>
              </w:rPr>
              <w:t>Le présent projet de modification n°9 du POS n’est pas concerné</w:t>
            </w:r>
            <w:r>
              <w:rPr>
                <w:rFonts w:ascii="Arial" w:hAnsi="Arial"/>
              </w:rPr>
              <w:t>.</w:t>
            </w:r>
          </w:p>
          <w:p w:rsidR="00BB56E6" w:rsidRDefault="00BB56E6">
            <w:pPr>
              <w:pStyle w:val="Textbody"/>
              <w:spacing w:after="0"/>
              <w:rPr>
                <w:rFonts w:ascii="Arial" w:hAnsi="Arial"/>
                <w:i/>
                <w:iCs/>
              </w:rPr>
            </w:pPr>
          </w:p>
        </w:tc>
      </w:tr>
    </w:tbl>
    <w:p w:rsidR="005049D2" w:rsidRDefault="005049D2">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156"/>
        <w:gridCol w:w="654"/>
        <w:gridCol w:w="635"/>
        <w:gridCol w:w="5325"/>
      </w:tblGrid>
      <w:tr w:rsidR="00BB56E6">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4.5 Paysage, patrimoine bâti</w:t>
            </w:r>
          </w:p>
        </w:tc>
      </w:tr>
      <w:tr w:rsidR="00BB56E6">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spacing w:after="0"/>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35"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2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rPr>
          <w:trHeight w:val="713"/>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Site classé ou projet de site classé ?</w:t>
            </w:r>
          </w:p>
          <w:p w:rsidR="00BB56E6" w:rsidRDefault="0089563C">
            <w:pPr>
              <w:pStyle w:val="Textbody"/>
              <w:snapToGrid w:val="0"/>
              <w:spacing w:after="0"/>
              <w:rPr>
                <w:rFonts w:ascii="Arial" w:hAnsi="Arial"/>
              </w:rPr>
            </w:pPr>
            <w:hyperlink r:id="rId28" w:history="1">
              <w:r w:rsidR="005049D2">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9C21D8" w:rsidRDefault="009C21D8" w:rsidP="009C21D8">
            <w:pPr>
              <w:pStyle w:val="Textbody"/>
              <w:rPr>
                <w:rFonts w:ascii="Arial" w:hAnsi="Arial"/>
                <w:b/>
                <w:sz w:val="18"/>
                <w:szCs w:val="18"/>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89563C">
            <w:pPr>
              <w:pStyle w:val="Textbody"/>
              <w:rPr>
                <w:rFonts w:ascii="Arial" w:hAnsi="Arial"/>
              </w:rPr>
            </w:pPr>
            <w:hyperlink r:id="rId29" w:history="1"/>
          </w:p>
        </w:tc>
      </w:tr>
      <w:tr w:rsidR="00BB56E6">
        <w:trPr>
          <w:trHeight w:val="816"/>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Site inscrit ou projet de site inscrit ?</w:t>
            </w:r>
          </w:p>
          <w:p w:rsidR="00BB56E6" w:rsidRDefault="0089563C">
            <w:pPr>
              <w:pStyle w:val="Textbody"/>
            </w:pPr>
            <w:hyperlink r:id="rId30" w:history="1">
              <w:r w:rsidR="005049D2">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89563C">
            <w:pPr>
              <w:pStyle w:val="Textbody"/>
              <w:rPr>
                <w:rFonts w:ascii="Arial" w:hAnsi="Arial"/>
              </w:rPr>
            </w:pPr>
            <w:hyperlink r:id="rId31" w:history="1"/>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Site patrimonial remarquable (y compris anciennes ZPPAUP ou AVAP ou anciens secteurs sauvegardés)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Éléments majeurs du patrimoine ?</w:t>
            </w:r>
          </w:p>
          <w:p w:rsidR="00BB56E6" w:rsidRDefault="0089563C">
            <w:pPr>
              <w:pStyle w:val="Textbody"/>
              <w:rPr>
                <w:rFonts w:ascii="Arial" w:hAnsi="Arial"/>
              </w:rPr>
            </w:pPr>
            <w:hyperlink r:id="rId32" w:history="1">
              <w:r w:rsidR="005049D2">
                <w:rPr>
                  <w:rFonts w:ascii="Arial" w:hAnsi="Arial"/>
                </w:rPr>
                <w:t>http://atlas.patrimoines.culture.fr/atlas/trunk/</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i/>
                <w:iCs/>
                <w:sz w:val="16"/>
                <w:szCs w:val="16"/>
              </w:rPr>
            </w:pPr>
            <w:r>
              <w:rPr>
                <w:rFonts w:ascii="Arial" w:hAnsi="Arial"/>
                <w:i/>
                <w:iCs/>
                <w:sz w:val="16"/>
                <w:szCs w:val="16"/>
              </w:rPr>
              <w:t>Exemple : monuments historiques et leurs périmètres de protection, sites archéologiques, patrimoine mondial</w:t>
            </w:r>
          </w:p>
          <w:p w:rsidR="00BB56E6" w:rsidRDefault="00BB56E6">
            <w:pPr>
              <w:pStyle w:val="Textbody"/>
              <w:rPr>
                <w:rFonts w:ascii="Arial" w:hAnsi="Arial"/>
                <w:i/>
                <w:iCs/>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 xml:space="preserve">Perspectives paysagères identifiées comme à préserver par un document de rang supérieur : </w:t>
            </w:r>
            <w:proofErr w:type="spellStart"/>
            <w:r>
              <w:rPr>
                <w:rFonts w:ascii="Arial" w:hAnsi="Arial"/>
              </w:rPr>
              <w:t>SCoT</w:t>
            </w:r>
            <w:proofErr w:type="spellEnd"/>
            <w:r>
              <w:rPr>
                <w:rFonts w:ascii="Arial" w:hAnsi="Arial"/>
              </w:rPr>
              <w:t xml:space="preserve">, charte de parc, atlas de </w:t>
            </w:r>
            <w:r>
              <w:rPr>
                <w:rFonts w:ascii="Arial" w:hAnsi="Arial"/>
              </w:rPr>
              <w:lastRenderedPageBreak/>
              <w:t>paysage…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c>
          <w:tcPr>
            <w:tcW w:w="1077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lastRenderedPageBreak/>
              <w:t>Complétez si nécessaire</w:t>
            </w:r>
          </w:p>
        </w:tc>
      </w:tr>
      <w:tr w:rsidR="00BB56E6">
        <w:tc>
          <w:tcPr>
            <w:tcW w:w="1077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40" w:type="dxa"/>
        <w:tblInd w:w="11" w:type="dxa"/>
        <w:tblLayout w:type="fixed"/>
        <w:tblCellMar>
          <w:left w:w="10" w:type="dxa"/>
          <w:right w:w="10" w:type="dxa"/>
        </w:tblCellMar>
        <w:tblLook w:val="0000" w:firstRow="0" w:lastRow="0" w:firstColumn="0" w:lastColumn="0" w:noHBand="0" w:noVBand="0"/>
      </w:tblPr>
      <w:tblGrid>
        <w:gridCol w:w="4188"/>
        <w:gridCol w:w="612"/>
        <w:gridCol w:w="624"/>
        <w:gridCol w:w="5316"/>
      </w:tblGrid>
      <w:tr w:rsidR="00BB56E6">
        <w:trPr>
          <w:tblHeader/>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4.6 Ressource en eau</w:t>
            </w:r>
          </w:p>
        </w:tc>
      </w:tr>
      <w:tr w:rsidR="00BB56E6">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b/>
                <w:bCs/>
                <w:i/>
                <w:iCs/>
              </w:rPr>
            </w:pPr>
            <w:r>
              <w:rPr>
                <w:rFonts w:ascii="Arial" w:hAnsi="Arial"/>
                <w:b/>
                <w:bCs/>
                <w:i/>
                <w:iCs/>
              </w:rPr>
              <w:t>Captages</w:t>
            </w:r>
          </w:p>
        </w:tc>
      </w:tr>
      <w:tr w:rsidR="00BB56E6">
        <w:tc>
          <w:tcPr>
            <w:tcW w:w="418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spacing w:after="0"/>
              <w:rPr>
                <w:rFonts w:ascii="Arial" w:hAnsi="Arial"/>
              </w:rPr>
            </w:pPr>
            <w:r>
              <w:rPr>
                <w:rFonts w:ascii="Arial" w:hAnsi="Arial"/>
              </w:rPr>
              <w:t>Votre projet concerne-t-il, directement ou indirectement les points suivants ?</w:t>
            </w:r>
          </w:p>
          <w:p w:rsidR="00BB56E6" w:rsidRDefault="00BB56E6">
            <w:pPr>
              <w:pStyle w:val="Textbody"/>
              <w:spacing w:after="0"/>
              <w:rPr>
                <w:rFonts w:ascii="Arial" w:hAnsi="Arial"/>
                <w:i/>
                <w:iCs/>
              </w:rPr>
            </w:pPr>
          </w:p>
        </w:tc>
        <w:tc>
          <w:tcPr>
            <w:tcW w:w="61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jc w:val="center"/>
              <w:rPr>
                <w:rFonts w:ascii="Arial" w:hAnsi="Arial"/>
              </w:rPr>
            </w:pPr>
            <w:r>
              <w:rPr>
                <w:rFonts w:ascii="Arial" w:hAnsi="Arial"/>
              </w:rPr>
              <w:t>Oui</w:t>
            </w:r>
          </w:p>
        </w:tc>
        <w:tc>
          <w:tcPr>
            <w:tcW w:w="62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jc w:val="center"/>
              <w:rPr>
                <w:rFonts w:ascii="Arial" w:hAnsi="Arial"/>
              </w:rPr>
            </w:pPr>
            <w:r>
              <w:rPr>
                <w:rFonts w:ascii="Arial" w:hAnsi="Arial"/>
              </w:rPr>
              <w:t>Non</w:t>
            </w:r>
          </w:p>
        </w:tc>
        <w:tc>
          <w:tcPr>
            <w:tcW w:w="5316"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rPr>
          <w:trHeight w:val="996"/>
        </w:trPr>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Périmètre de protection immédiat, rapproché, éloigné d’un captage d’eau destiné à l’alimentation humaine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D96774">
            <w:pPr>
              <w:pStyle w:val="Textbody"/>
              <w:rPr>
                <w:rFonts w:ascii="Arial" w:hAnsi="Arial"/>
                <w:sz w:val="18"/>
                <w:szCs w:val="18"/>
              </w:rPr>
            </w:pPr>
            <w:r w:rsidRPr="00D96774">
              <w:rPr>
                <w:rFonts w:ascii="Arial" w:hAnsi="Arial"/>
                <w:sz w:val="18"/>
                <w:szCs w:val="18"/>
              </w:rPr>
              <w:t xml:space="preserve">La commune est concernée </w:t>
            </w:r>
            <w:r>
              <w:rPr>
                <w:rFonts w:ascii="Arial" w:hAnsi="Arial"/>
                <w:sz w:val="18"/>
                <w:szCs w:val="18"/>
              </w:rPr>
              <w:t xml:space="preserve">par les périmètres suivants : </w:t>
            </w:r>
          </w:p>
          <w:p w:rsidR="00D96774" w:rsidRDefault="00D96774">
            <w:pPr>
              <w:pStyle w:val="Textbody"/>
              <w:rPr>
                <w:rFonts w:ascii="Arial" w:hAnsi="Arial"/>
                <w:sz w:val="18"/>
                <w:szCs w:val="18"/>
              </w:rPr>
            </w:pPr>
            <w:r>
              <w:rPr>
                <w:rFonts w:ascii="Arial" w:hAnsi="Arial"/>
                <w:sz w:val="18"/>
                <w:szCs w:val="18"/>
              </w:rPr>
              <w:t>-source d’eau minérale « Reine du Soufre »</w:t>
            </w:r>
          </w:p>
          <w:p w:rsidR="00D96774" w:rsidRDefault="00D96774">
            <w:pPr>
              <w:pStyle w:val="Textbody"/>
              <w:rPr>
                <w:rFonts w:ascii="Arial" w:hAnsi="Arial"/>
                <w:sz w:val="18"/>
                <w:szCs w:val="18"/>
              </w:rPr>
            </w:pPr>
            <w:r>
              <w:rPr>
                <w:rFonts w:ascii="Arial" w:hAnsi="Arial"/>
                <w:sz w:val="18"/>
                <w:szCs w:val="18"/>
              </w:rPr>
              <w:t xml:space="preserve">-captage de </w:t>
            </w:r>
            <w:proofErr w:type="spellStart"/>
            <w:r>
              <w:rPr>
                <w:rFonts w:ascii="Arial" w:hAnsi="Arial"/>
                <w:sz w:val="18"/>
                <w:szCs w:val="18"/>
              </w:rPr>
              <w:t>Triviers</w:t>
            </w:r>
            <w:proofErr w:type="spellEnd"/>
          </w:p>
          <w:p w:rsidR="00D96774" w:rsidRPr="00D96774" w:rsidRDefault="00D96774">
            <w:pPr>
              <w:pStyle w:val="Textbody"/>
              <w:rPr>
                <w:rFonts w:ascii="Arial" w:hAnsi="Arial" w:cs="Arial"/>
                <w:b/>
                <w:bCs/>
                <w:color w:val="FF0000"/>
                <w:sz w:val="18"/>
                <w:szCs w:val="18"/>
                <w:shd w:val="clear" w:color="auto" w:fill="FFFFFF"/>
              </w:rPr>
            </w:pPr>
            <w:r w:rsidRPr="00D96774">
              <w:rPr>
                <w:rFonts w:ascii="Arial" w:hAnsi="Arial"/>
                <w:sz w:val="18"/>
                <w:szCs w:val="18"/>
              </w:rPr>
              <w:t>Le présent projet de modification n°9 du POS n’est pas concerné</w:t>
            </w:r>
            <w:r>
              <w:rPr>
                <w:rFonts w:ascii="Arial" w:hAnsi="Arial"/>
              </w:rPr>
              <w:t>.</w:t>
            </w:r>
          </w:p>
        </w:tc>
      </w:tr>
      <w:tr w:rsidR="00BB56E6">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Autres captages prioritaires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jc w:val="left"/>
              <w:rPr>
                <w:rFonts w:ascii="Arial" w:hAnsi="Arial"/>
                <w:b/>
                <w:bCs/>
                <w:i/>
                <w:iCs/>
              </w:rPr>
            </w:pPr>
            <w:r>
              <w:rPr>
                <w:rFonts w:ascii="Arial" w:hAnsi="Arial"/>
                <w:b/>
                <w:bCs/>
                <w:i/>
                <w:iCs/>
              </w:rPr>
              <w:t>Usages : eau potable ; gestion des eaux usées et eaux pluviales</w:t>
            </w:r>
          </w:p>
        </w:tc>
      </w:tr>
      <w:tr w:rsidR="00BB56E6">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Les ressources en eau sont-elles suffisantes sur le territoire pour assurer les besoins présents et futurs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rsidP="009C21D8">
            <w:pPr>
              <w:pStyle w:val="Textbody"/>
              <w:jc w:val="center"/>
              <w:rPr>
                <w:rFonts w:ascii="Arial" w:hAnsi="Arial"/>
              </w:rPr>
            </w:pPr>
            <w:r w:rsidRPr="009C21D8">
              <w:rPr>
                <w:rFonts w:ascii="Arial" w:hAnsi="Arial"/>
                <w:b/>
                <w:sz w:val="18"/>
                <w:szCs w:val="18"/>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jc w:val="left"/>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jc w:val="left"/>
              <w:rPr>
                <w:rFonts w:ascii="Arial" w:hAnsi="Arial"/>
              </w:rPr>
            </w:pPr>
          </w:p>
        </w:tc>
      </w:tr>
      <w:tr w:rsidR="009C21D8">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9C21D8" w:rsidRDefault="009C21D8">
            <w:pPr>
              <w:pStyle w:val="Textbody"/>
              <w:rPr>
                <w:rFonts w:ascii="Arial" w:hAnsi="Arial"/>
              </w:rPr>
            </w:pPr>
            <w:r>
              <w:rPr>
                <w:rFonts w:ascii="Arial" w:hAnsi="Arial"/>
              </w:rPr>
              <w:t xml:space="preserve">Le système d’assainissement des eaux usées </w:t>
            </w:r>
            <w:proofErr w:type="spellStart"/>
            <w:r>
              <w:rPr>
                <w:rFonts w:ascii="Arial" w:hAnsi="Arial"/>
              </w:rPr>
              <w:t>a-t-il</w:t>
            </w:r>
            <w:proofErr w:type="spellEnd"/>
            <w:r>
              <w:rPr>
                <w:rFonts w:ascii="Arial" w:hAnsi="Arial"/>
              </w:rPr>
              <w:t xml:space="preserve"> une capacité suffisante pour répondre aux besoins présents et futurs du territoire ?</w:t>
            </w:r>
          </w:p>
          <w:p w:rsidR="009C21D8" w:rsidRDefault="0089563C">
            <w:pPr>
              <w:pStyle w:val="Textbody"/>
              <w:rPr>
                <w:rFonts w:ascii="Arial" w:hAnsi="Arial"/>
              </w:rPr>
            </w:pPr>
            <w:hyperlink r:id="rId33" w:history="1">
              <w:r w:rsidR="009C21D8">
                <w:rPr>
                  <w:rFonts w:ascii="Arial" w:hAnsi="Arial"/>
                </w:rPr>
                <w:t>http://assainissement.developpement-durable.gouv.fr/</w:t>
              </w:r>
            </w:hyperlink>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rsidP="009C21D8">
            <w:pPr>
              <w:pStyle w:val="Textbody"/>
              <w:jc w:val="center"/>
              <w:rPr>
                <w:rFonts w:ascii="Arial" w:hAnsi="Arial"/>
              </w:rPr>
            </w:pPr>
            <w:r w:rsidRPr="009C21D8">
              <w:rPr>
                <w:rFonts w:ascii="Arial" w:hAnsi="Arial"/>
                <w:b/>
                <w:sz w:val="18"/>
                <w:szCs w:val="18"/>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21D8" w:rsidRDefault="009C21D8">
            <w:pPr>
              <w:pStyle w:val="Textbody"/>
              <w:rPr>
                <w:rFonts w:ascii="Arial" w:hAnsi="Arial"/>
              </w:rPr>
            </w:pPr>
          </w:p>
        </w:tc>
      </w:tr>
      <w:tr w:rsidR="009C21D8">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9C21D8" w:rsidRDefault="009C21D8">
            <w:pPr>
              <w:pStyle w:val="Textbody"/>
              <w:rPr>
                <w:rFonts w:ascii="Arial" w:hAnsi="Arial"/>
              </w:rPr>
            </w:pPr>
            <w:r>
              <w:rPr>
                <w:rFonts w:ascii="Arial" w:hAnsi="Arial"/>
              </w:rPr>
              <w:t>Des démarches sont-elles entreprises pour garantir la bonne gestion des eaux pluviales sur votre territoire?</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rsidP="009C21D8">
            <w:pPr>
              <w:pStyle w:val="Textbody"/>
              <w:jc w:val="center"/>
              <w:rPr>
                <w:rFonts w:ascii="Arial" w:hAnsi="Arial"/>
              </w:rPr>
            </w:pPr>
            <w:r w:rsidRPr="009C21D8">
              <w:rPr>
                <w:rFonts w:ascii="Arial" w:hAnsi="Arial"/>
                <w:b/>
                <w:sz w:val="18"/>
                <w:szCs w:val="18"/>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21D8" w:rsidRPr="009C21D8" w:rsidRDefault="009C21D8" w:rsidP="009C21D8">
            <w:pPr>
              <w:pStyle w:val="Textbody"/>
              <w:rPr>
                <w:rFonts w:ascii="Arial" w:hAnsi="Arial"/>
                <w:sz w:val="18"/>
                <w:szCs w:val="18"/>
              </w:rPr>
            </w:pPr>
          </w:p>
        </w:tc>
      </w:tr>
      <w:tr w:rsidR="009C21D8">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9C21D8" w:rsidRDefault="009C21D8">
            <w:pPr>
              <w:pStyle w:val="Standard"/>
              <w:snapToGrid w:val="0"/>
              <w:jc w:val="both"/>
              <w:rPr>
                <w:rFonts w:ascii="Arial" w:hAnsi="Arial"/>
                <w:sz w:val="20"/>
              </w:rPr>
            </w:pPr>
            <w:r>
              <w:rPr>
                <w:rFonts w:ascii="Arial" w:hAnsi="Arial"/>
                <w:sz w:val="20"/>
              </w:rPr>
              <w:t>Complétez si nécessaire</w:t>
            </w:r>
          </w:p>
        </w:tc>
      </w:tr>
      <w:tr w:rsidR="009C21D8">
        <w:tc>
          <w:tcPr>
            <w:tcW w:w="1074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21D8" w:rsidRDefault="009C21D8">
            <w:pPr>
              <w:pStyle w:val="Standard"/>
              <w:snapToGrid w:val="0"/>
              <w:jc w:val="both"/>
              <w:rPr>
                <w:rFonts w:ascii="Arial" w:hAnsi="Arial"/>
                <w:sz w:val="22"/>
                <w:szCs w:val="22"/>
              </w:rPr>
            </w:pPr>
          </w:p>
        </w:tc>
      </w:tr>
    </w:tbl>
    <w:p w:rsidR="005049D2" w:rsidRDefault="005049D2">
      <w:pPr>
        <w:rPr>
          <w:rFonts w:hint="eastAsia"/>
          <w:vanish/>
        </w:rPr>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BB56E6">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spacing w:before="68" w:after="68"/>
              <w:jc w:val="both"/>
            </w:pPr>
            <w:r>
              <w:t>4.7 Sols et sous-sol</w:t>
            </w:r>
          </w:p>
        </w:tc>
      </w:tr>
      <w:tr w:rsidR="00BB56E6">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 ?</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Sites et sols pollués ou potentiellement pollués </w:t>
            </w:r>
            <w:proofErr w:type="gramStart"/>
            <w:r>
              <w:rPr>
                <w:rFonts w:ascii="Arial" w:hAnsi="Arial"/>
              </w:rPr>
              <w:t>:base</w:t>
            </w:r>
            <w:proofErr w:type="gramEnd"/>
            <w:r>
              <w:rPr>
                <w:rFonts w:ascii="Arial" w:hAnsi="Arial"/>
              </w:rPr>
              <w:t xml:space="preserve"> de données BASOL ?</w:t>
            </w:r>
          </w:p>
          <w:p w:rsidR="00BB56E6" w:rsidRDefault="0089563C">
            <w:pPr>
              <w:pStyle w:val="Textbody"/>
              <w:rPr>
                <w:rFonts w:ascii="Arial" w:hAnsi="Arial"/>
              </w:rPr>
            </w:pPr>
            <w:hyperlink r:id="rId34" w:history="1">
              <w:r w:rsidR="005049D2">
                <w:rPr>
                  <w:rFonts w:ascii="Arial" w:hAnsi="Arial"/>
                </w:rPr>
                <w:t>http://basol.developpement-durable.gouv.fr/recherche.php</w:t>
              </w:r>
            </w:hyperlink>
          </w:p>
          <w:p w:rsidR="00591744" w:rsidRDefault="00591744">
            <w:pPr>
              <w:pStyle w:val="Textbody"/>
              <w:rPr>
                <w:rFonts w:ascii="Arial" w:hAnsi="Arial"/>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Anciens sites industriels et activités de services </w:t>
            </w:r>
            <w:proofErr w:type="gramStart"/>
            <w:r>
              <w:rPr>
                <w:rFonts w:ascii="Arial" w:hAnsi="Arial"/>
              </w:rPr>
              <w:t>:base</w:t>
            </w:r>
            <w:proofErr w:type="gramEnd"/>
            <w:r>
              <w:rPr>
                <w:rFonts w:ascii="Arial" w:hAnsi="Arial"/>
              </w:rPr>
              <w:t xml:space="preserve"> de données BASIAS ?</w:t>
            </w:r>
          </w:p>
          <w:p w:rsidR="00BB56E6" w:rsidRDefault="0089563C">
            <w:pPr>
              <w:pStyle w:val="Textbody"/>
              <w:rPr>
                <w:rFonts w:ascii="Arial" w:hAnsi="Arial"/>
              </w:rPr>
            </w:pPr>
            <w:hyperlink r:id="rId35" w:history="1">
              <w:r w:rsidR="005049D2">
                <w:rPr>
                  <w:rFonts w:ascii="Arial" w:hAnsi="Arial"/>
                </w:rPr>
                <w:t>http://basias.brgm.fr/donnees_liste.asp?DPT=63&amp;carte=</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591744" w:rsidP="0035538F">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rsidP="009C21D8">
            <w:pPr>
              <w:pStyle w:val="Textbody"/>
              <w:jc w:val="center"/>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91744" w:rsidRPr="00591744" w:rsidRDefault="00591744" w:rsidP="00591744">
            <w:pPr>
              <w:pStyle w:val="Titre1"/>
              <w:rPr>
                <w:color w:val="E85181"/>
              </w:rPr>
            </w:pPr>
            <w:r w:rsidRPr="00591744">
              <w:t>Le site est concerné par un ancien site industriel et activité de services (BASIAS), identifié sous le n°</w:t>
            </w:r>
            <w:r w:rsidRPr="00591744">
              <w:rPr>
                <w:color w:val="auto"/>
              </w:rPr>
              <w:t>RHA7300927</w:t>
            </w:r>
            <w:r>
              <w:rPr>
                <w:color w:val="auto"/>
              </w:rPr>
              <w:t xml:space="preserve"> (ELF Distribution, ancienne station-service).</w:t>
            </w:r>
          </w:p>
          <w:p w:rsidR="00BB56E6" w:rsidRDefault="00591744">
            <w:pPr>
              <w:pStyle w:val="Textbody"/>
              <w:rPr>
                <w:rFonts w:ascii="Arial" w:hAnsi="Arial"/>
              </w:rPr>
            </w:pPr>
            <w:r>
              <w:rPr>
                <w:rFonts w:ascii="Arial" w:hAnsi="Arial"/>
              </w:rPr>
              <w:t xml:space="preserve">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Carrières et/ou projets de création ou d’extension de carrières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Standard"/>
              <w:snapToGrid w:val="0"/>
              <w:jc w:val="both"/>
              <w:rPr>
                <w:rFonts w:ascii="Arial" w:hAnsi="Arial"/>
                <w:sz w:val="20"/>
              </w:rPr>
            </w:pPr>
            <w:r>
              <w:rPr>
                <w:rFonts w:ascii="Arial" w:hAnsi="Arial"/>
                <w:sz w:val="20"/>
              </w:rPr>
              <w:lastRenderedPageBreak/>
              <w:t>Complétez si nécessaire</w:t>
            </w:r>
          </w:p>
        </w:tc>
      </w:tr>
      <w:tr w:rsidR="00BB56E6">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27"/>
      </w:tblGrid>
      <w:tr w:rsidR="00BB56E6">
        <w:trPr>
          <w:tblHeader/>
        </w:trPr>
        <w:tc>
          <w:tcPr>
            <w:tcW w:w="1076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spacing w:before="68" w:after="68"/>
              <w:jc w:val="both"/>
            </w:pPr>
            <w:r>
              <w:t>4.8 Risques et nuisances</w:t>
            </w:r>
          </w:p>
        </w:tc>
      </w:tr>
      <w:tr w:rsidR="00BB56E6">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Risques ou aléas naturels ?</w:t>
            </w:r>
          </w:p>
          <w:p w:rsidR="00BB56E6" w:rsidRDefault="00BB56E6">
            <w:pPr>
              <w:pStyle w:val="Textbody"/>
              <w:rPr>
                <w:rFonts w:ascii="Arial" w:hAnsi="Arial"/>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rPr>
                <w:rFonts w:ascii="Arial" w:hAnsi="Arial"/>
                <w:i/>
                <w:iCs/>
                <w:sz w:val="16"/>
                <w:szCs w:val="16"/>
              </w:rPr>
            </w:pPr>
            <w:r>
              <w:rPr>
                <w:rFonts w:ascii="Arial" w:hAnsi="Arial"/>
                <w:i/>
                <w:iCs/>
                <w:sz w:val="16"/>
                <w:szCs w:val="16"/>
              </w:rPr>
              <w:t>Exemple : inondations, mouvement de terrain, avalanche, feu de forêts, industriels, technologiques, miniers, cavité…</w:t>
            </w:r>
          </w:p>
          <w:p w:rsidR="00BB56E6" w:rsidRDefault="006A29BE" w:rsidP="006A29BE">
            <w:pPr>
              <w:pStyle w:val="Textbody"/>
              <w:rPr>
                <w:rFonts w:ascii="Arial" w:hAnsi="Arial"/>
              </w:rPr>
            </w:pPr>
            <w:r>
              <w:rPr>
                <w:rFonts w:ascii="Arial" w:hAnsi="Arial"/>
              </w:rPr>
              <w:t xml:space="preserve">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Plans de prévention des risques approuvés ou en cours d’élaboration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Pr="0035538F" w:rsidRDefault="006A29BE" w:rsidP="0035538F">
            <w:pPr>
              <w:pStyle w:val="Textbody"/>
              <w:rPr>
                <w:rFonts w:ascii="Arial" w:hAnsi="Arial" w:cs="Arial"/>
                <w:sz w:val="18"/>
                <w:szCs w:val="18"/>
              </w:rPr>
            </w:pPr>
            <w:r w:rsidRPr="0035538F">
              <w:rPr>
                <w:rFonts w:ascii="Arial" w:hAnsi="Arial" w:cs="Arial"/>
                <w:sz w:val="18"/>
                <w:szCs w:val="18"/>
              </w:rPr>
              <w:t xml:space="preserve">La commune est couverte par le </w:t>
            </w:r>
            <w:proofErr w:type="spellStart"/>
            <w:r w:rsidRPr="0035538F">
              <w:rPr>
                <w:rFonts w:ascii="Arial" w:hAnsi="Arial" w:cs="Arial"/>
                <w:sz w:val="18"/>
                <w:szCs w:val="18"/>
              </w:rPr>
              <w:t>PPR</w:t>
            </w:r>
            <w:r w:rsidR="0035538F" w:rsidRPr="0035538F">
              <w:rPr>
                <w:rFonts w:ascii="Arial" w:hAnsi="Arial" w:cs="Arial"/>
                <w:sz w:val="18"/>
                <w:szCs w:val="18"/>
              </w:rPr>
              <w:t>i</w:t>
            </w:r>
            <w:proofErr w:type="spellEnd"/>
            <w:r w:rsidRPr="0035538F">
              <w:rPr>
                <w:rFonts w:ascii="Arial" w:hAnsi="Arial" w:cs="Arial"/>
                <w:sz w:val="18"/>
                <w:szCs w:val="18"/>
              </w:rPr>
              <w:t xml:space="preserve"> du bassin chambérien approuvé </w:t>
            </w:r>
            <w:r w:rsidR="0035538F" w:rsidRPr="0035538F">
              <w:rPr>
                <w:rFonts w:ascii="Arial" w:hAnsi="Arial" w:cs="Arial"/>
                <w:sz w:val="18"/>
                <w:szCs w:val="18"/>
              </w:rPr>
              <w:t>par arrêté préfectoral du 28/06/1999.</w:t>
            </w:r>
          </w:p>
          <w:p w:rsidR="0035538F" w:rsidRDefault="0035538F" w:rsidP="0035538F">
            <w:pPr>
              <w:pStyle w:val="Textbody"/>
              <w:rPr>
                <w:rFonts w:ascii="Arial" w:hAnsi="Arial"/>
              </w:rPr>
            </w:pPr>
            <w:r>
              <w:rPr>
                <w:rFonts w:ascii="Arial" w:hAnsi="Arial" w:cs="Arial"/>
                <w:sz w:val="18"/>
                <w:szCs w:val="18"/>
              </w:rPr>
              <w:t xml:space="preserve">Le </w:t>
            </w:r>
            <w:r w:rsidRPr="0035538F">
              <w:rPr>
                <w:rFonts w:ascii="Arial" w:hAnsi="Arial" w:cs="Arial"/>
                <w:sz w:val="18"/>
                <w:szCs w:val="18"/>
              </w:rPr>
              <w:t>secteur</w:t>
            </w:r>
            <w:r>
              <w:rPr>
                <w:rFonts w:ascii="Arial" w:hAnsi="Arial" w:cs="Arial"/>
              </w:rPr>
              <w:t xml:space="preserve"> est concerné par la zone 3 qui porte sur les zones inondables déjà urbanisées et exposées à des aléas d’inondation moyens ou faibles.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Nuisances ?</w:t>
            </w:r>
          </w:p>
          <w:p w:rsidR="00BB56E6" w:rsidRDefault="00BB56E6">
            <w:pPr>
              <w:pStyle w:val="Textbody"/>
              <w:rPr>
                <w:rFonts w:ascii="Arial" w:hAnsi="Arial"/>
                <w:i/>
                <w:iCs/>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rPr>
                <w:rFonts w:ascii="Arial" w:hAnsi="Arial"/>
                <w:i/>
                <w:iCs/>
                <w:sz w:val="16"/>
                <w:szCs w:val="16"/>
              </w:rPr>
            </w:pPr>
            <w:r>
              <w:rPr>
                <w:rFonts w:ascii="Arial" w:hAnsi="Arial"/>
                <w:i/>
                <w:iCs/>
                <w:sz w:val="16"/>
                <w:szCs w:val="16"/>
              </w:rPr>
              <w:t>Exemple </w:t>
            </w:r>
            <w:proofErr w:type="gramStart"/>
            <w:r>
              <w:rPr>
                <w:rFonts w:ascii="Arial" w:hAnsi="Arial"/>
                <w:i/>
                <w:iCs/>
                <w:sz w:val="16"/>
                <w:szCs w:val="16"/>
              </w:rPr>
              <w:t>:sonores</w:t>
            </w:r>
            <w:proofErr w:type="gramEnd"/>
            <w:r>
              <w:rPr>
                <w:rFonts w:ascii="Arial" w:hAnsi="Arial"/>
                <w:i/>
                <w:iCs/>
                <w:sz w:val="16"/>
                <w:szCs w:val="16"/>
              </w:rPr>
              <w:t>, lumineuses, vibratoires, olfactives</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Plan d’exposition au bruit, plan de gêne sonore ou arrêtés préfectoraux relatifs au bruit des infrastructures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rsidP="006A29BE">
            <w:pPr>
              <w:pStyle w:val="Textbody"/>
              <w:jc w:val="center"/>
              <w:rPr>
                <w:rFonts w:ascii="Arial" w:hAnsi="Arial"/>
              </w:rPr>
            </w:pP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29BE" w:rsidRPr="0030183B" w:rsidRDefault="006A29BE" w:rsidP="006A29BE">
            <w:pPr>
              <w:pStyle w:val="Titre3"/>
              <w:shd w:val="clear" w:color="auto" w:fill="FFFFFF"/>
              <w:spacing w:before="0" w:after="0"/>
              <w:jc w:val="both"/>
              <w:rPr>
                <w:b w:val="0"/>
                <w:color w:val="auto"/>
                <w:sz w:val="18"/>
                <w:szCs w:val="18"/>
              </w:rPr>
            </w:pPr>
            <w:r w:rsidRPr="0030183B">
              <w:rPr>
                <w:b w:val="0"/>
                <w:color w:val="auto"/>
                <w:sz w:val="18"/>
                <w:szCs w:val="18"/>
              </w:rPr>
              <w:t>La commune est concernée par l’arrêté préfectoral du 28 décembre 2016 relatif au  nouveau classement sonore routier et ferré du département de la Savoie</w:t>
            </w:r>
            <w:r w:rsidR="0035538F" w:rsidRPr="0030183B">
              <w:rPr>
                <w:b w:val="0"/>
                <w:color w:val="auto"/>
                <w:sz w:val="18"/>
                <w:szCs w:val="18"/>
              </w:rPr>
              <w:t>.</w:t>
            </w:r>
          </w:p>
          <w:p w:rsidR="0035538F" w:rsidRPr="0030183B" w:rsidRDefault="0035538F" w:rsidP="0035538F">
            <w:pPr>
              <w:pStyle w:val="Standard"/>
              <w:rPr>
                <w:rFonts w:ascii="Arial" w:hAnsi="Arial" w:cs="Arial"/>
                <w:sz w:val="18"/>
                <w:szCs w:val="18"/>
              </w:rPr>
            </w:pPr>
            <w:r w:rsidRPr="0030183B">
              <w:rPr>
                <w:rFonts w:ascii="Arial" w:hAnsi="Arial" w:cs="Arial"/>
                <w:sz w:val="18"/>
                <w:szCs w:val="18"/>
              </w:rPr>
              <w:t>Le projet est concerné</w:t>
            </w:r>
            <w:r w:rsidR="0030183B" w:rsidRPr="0030183B">
              <w:rPr>
                <w:rFonts w:ascii="Arial" w:hAnsi="Arial" w:cs="Arial"/>
                <w:sz w:val="18"/>
                <w:szCs w:val="18"/>
              </w:rPr>
              <w:t xml:space="preserve"> </w:t>
            </w:r>
            <w:r w:rsidR="0030183B">
              <w:rPr>
                <w:rFonts w:ascii="Arial" w:hAnsi="Arial" w:cs="Arial"/>
                <w:sz w:val="18"/>
                <w:szCs w:val="18"/>
              </w:rPr>
              <w:t xml:space="preserve">par ce classement sonore. </w:t>
            </w:r>
          </w:p>
          <w:p w:rsidR="00BB56E6" w:rsidRPr="0035538F" w:rsidRDefault="00BB56E6">
            <w:pPr>
              <w:pStyle w:val="Textbody"/>
              <w:rPr>
                <w:rFonts w:ascii="Arial" w:hAnsi="Arial"/>
                <w:color w:val="FF0000"/>
              </w:rPr>
            </w:pPr>
          </w:p>
          <w:p w:rsidR="0035538F" w:rsidRPr="0030183B" w:rsidRDefault="0035538F" w:rsidP="0030183B">
            <w:pPr>
              <w:pStyle w:val="Corpsdetexte"/>
              <w:snapToGrid w:val="0"/>
              <w:rPr>
                <w:rFonts w:ascii="Arial" w:hAnsi="Arial" w:cs="Arial"/>
                <w:sz w:val="18"/>
                <w:szCs w:val="18"/>
              </w:rPr>
            </w:pPr>
            <w:r w:rsidRPr="0035538F">
              <w:rPr>
                <w:rFonts w:ascii="Arial" w:hAnsi="Arial" w:cs="Arial"/>
                <w:sz w:val="18"/>
                <w:szCs w:val="18"/>
              </w:rPr>
              <w:t>La commune se situe à proximité de l’aérodrome de Chambéry-Challes les Eaux. Un PEB a été prescrit par arrêté préfectoral en 2010 mais n’a pas été approuvé.</w:t>
            </w:r>
          </w:p>
        </w:tc>
      </w:tr>
      <w:tr w:rsidR="00BB56E6">
        <w:tc>
          <w:tcPr>
            <w:tcW w:w="1076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c>
          <w:tcPr>
            <w:tcW w:w="1076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BB56E6">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spacing w:before="68" w:after="68"/>
              <w:jc w:val="both"/>
            </w:pPr>
            <w:r>
              <w:t>4.9 Air, énergie, climat</w:t>
            </w:r>
          </w:p>
        </w:tc>
      </w:tr>
      <w:tr w:rsidR="00BB56E6">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 xml:space="preserve">Y </w:t>
            </w:r>
            <w:proofErr w:type="spellStart"/>
            <w:r>
              <w:rPr>
                <w:rFonts w:ascii="Arial" w:hAnsi="Arial"/>
              </w:rPr>
              <w:t>a t</w:t>
            </w:r>
            <w:proofErr w:type="spellEnd"/>
            <w:r>
              <w:rPr>
                <w:rFonts w:ascii="Arial" w:hAnsi="Arial"/>
              </w:rPr>
              <w:t>-il une desserte en transport collectif sur votre territoire</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Pr="006A29BE" w:rsidRDefault="001114C0" w:rsidP="0030183B">
            <w:pPr>
              <w:pStyle w:val="Textbody"/>
              <w:rPr>
                <w:rFonts w:ascii="Arial" w:hAnsi="Arial"/>
                <w:iCs/>
                <w:sz w:val="18"/>
                <w:szCs w:val="18"/>
              </w:rPr>
            </w:pPr>
            <w:r>
              <w:rPr>
                <w:rFonts w:ascii="Arial" w:hAnsi="Arial"/>
                <w:iCs/>
                <w:sz w:val="18"/>
                <w:szCs w:val="18"/>
              </w:rPr>
              <w:t>Le r</w:t>
            </w:r>
            <w:r w:rsidR="006A29BE" w:rsidRPr="006A29BE">
              <w:rPr>
                <w:rFonts w:ascii="Arial" w:hAnsi="Arial"/>
                <w:iCs/>
                <w:sz w:val="18"/>
                <w:szCs w:val="18"/>
              </w:rPr>
              <w:t>éseau de transport en commune de l’</w:t>
            </w:r>
            <w:r w:rsidR="006A29BE">
              <w:rPr>
                <w:rFonts w:ascii="Arial" w:hAnsi="Arial"/>
                <w:iCs/>
                <w:sz w:val="18"/>
                <w:szCs w:val="18"/>
              </w:rPr>
              <w:t xml:space="preserve">agglomération dessert la commune de </w:t>
            </w:r>
            <w:r w:rsidR="0030183B">
              <w:rPr>
                <w:rFonts w:ascii="Arial" w:hAnsi="Arial"/>
                <w:iCs/>
                <w:sz w:val="18"/>
                <w:szCs w:val="18"/>
              </w:rPr>
              <w:t>Challes-les-Eaux</w:t>
            </w:r>
            <w:r>
              <w:rPr>
                <w:rFonts w:ascii="Arial" w:hAnsi="Arial"/>
                <w:iCs/>
                <w:sz w:val="18"/>
                <w:szCs w:val="18"/>
              </w:rPr>
              <w:t xml:space="preserve">, et notamment les lignes Chrono. </w:t>
            </w: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Plan de protection de l’atmosphère (PPA)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D25E9C" w:rsidP="00D25E9C">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Enjeux spécifiques relevés par le schéma régional du climat, de l’air et de l’énergie (SRCAE) ?</w:t>
            </w:r>
          </w:p>
          <w:p w:rsidR="00BB56E6" w:rsidRDefault="005049D2">
            <w:pPr>
              <w:pStyle w:val="Textbody"/>
              <w:rPr>
                <w:rFonts w:ascii="Arial" w:hAnsi="Arial"/>
              </w:rPr>
            </w:pPr>
            <w:r>
              <w:rPr>
                <w:rFonts w:ascii="Arial" w:hAnsi="Arial"/>
              </w:rPr>
              <w:t>Enjeux spécifiques relevés par le PCAET (ou projet de PCAET)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D25E9C" w:rsidP="00D25E9C">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lastRenderedPageBreak/>
              <w:t>Projet éolien ou de parc photovoltaïque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D25E9C" w:rsidP="00D25E9C">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Standard"/>
              <w:snapToGrid w:val="0"/>
              <w:jc w:val="both"/>
              <w:rPr>
                <w:rFonts w:ascii="Arial" w:hAnsi="Arial"/>
                <w:sz w:val="22"/>
                <w:szCs w:val="22"/>
              </w:rPr>
            </w:pPr>
          </w:p>
        </w:tc>
      </w:tr>
    </w:tbl>
    <w:p w:rsidR="00BB56E6" w:rsidRDefault="005049D2" w:rsidP="00591744">
      <w:pPr>
        <w:pStyle w:val="Titre1"/>
        <w:numPr>
          <w:ilvl w:val="0"/>
          <w:numId w:val="13"/>
        </w:numPr>
      </w:pPr>
      <w:r>
        <w:t>Annexes (rappel)</w:t>
      </w:r>
    </w:p>
    <w:tbl>
      <w:tblPr>
        <w:tblW w:w="10750" w:type="dxa"/>
        <w:tblInd w:w="1" w:type="dxa"/>
        <w:tblLayout w:type="fixed"/>
        <w:tblCellMar>
          <w:left w:w="10" w:type="dxa"/>
          <w:right w:w="10" w:type="dxa"/>
        </w:tblCellMar>
        <w:tblLook w:val="0000" w:firstRow="0" w:lastRow="0" w:firstColumn="0" w:lastColumn="0" w:noHBand="0" w:noVBand="0"/>
      </w:tblPr>
      <w:tblGrid>
        <w:gridCol w:w="3870"/>
        <w:gridCol w:w="4430"/>
        <w:gridCol w:w="2450"/>
      </w:tblGrid>
      <w:tr w:rsidR="00BB56E6">
        <w:tc>
          <w:tcPr>
            <w:tcW w:w="1075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b/>
                <w:bCs/>
              </w:rPr>
            </w:pPr>
            <w:r>
              <w:rPr>
                <w:rFonts w:ascii="Arial" w:hAnsi="Arial"/>
                <w:b/>
                <w:bCs/>
              </w:rPr>
              <w:t>Les annexes sont des éléments essentiels pour permettre à l’autorité environnementale de comprendre votre projet et d’évaluer les enjeux environnementaux qu’il constitue et/ou doit prendre en compte :</w:t>
            </w:r>
          </w:p>
          <w:p w:rsidR="00BB56E6" w:rsidRDefault="005049D2">
            <w:pPr>
              <w:pStyle w:val="Textbody"/>
              <w:rPr>
                <w:rFonts w:ascii="Arial" w:hAnsi="Arial"/>
                <w:b/>
                <w:bCs/>
              </w:rPr>
            </w:pPr>
            <w:r>
              <w:rPr>
                <w:rFonts w:ascii="Arial" w:hAnsi="Arial"/>
                <w:b/>
                <w:bCs/>
              </w:rPr>
              <w:t>– pour les cas d’élaboration ou de révision générale : il est recommandé de transmettre, outre le projet de PADD, un projet de zonage permettant de visualiser les secteurs prioritaires pour l’urbanisation ;</w:t>
            </w:r>
          </w:p>
          <w:p w:rsidR="00BB56E6" w:rsidRDefault="005049D2">
            <w:pPr>
              <w:pStyle w:val="Textbody"/>
              <w:rPr>
                <w:rFonts w:ascii="Arial" w:hAnsi="Arial"/>
                <w:b/>
                <w:bCs/>
              </w:rPr>
            </w:pPr>
            <w:r>
              <w:rPr>
                <w:rFonts w:ascii="Arial" w:hAnsi="Arial"/>
                <w:b/>
                <w:bCs/>
              </w:rPr>
              <w:t>– pour les procédures d’évolution partielle (révision allégée, mise en compatibilité DUP/DP, modification) : il est essentiel de fournir les documents initiaux et de préciser les éléments qui doivent évoluer (ex : plan de zonage avant/après ; règlement avant/après, OAP avant/après)</w:t>
            </w:r>
          </w:p>
        </w:tc>
      </w:tr>
      <w:tr w:rsidR="00BB56E6">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Coordonnées de la personne à contacter</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Annexe 1 ci-jointe</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1F72E4" w:rsidRDefault="001F72E4">
            <w:pPr>
              <w:pStyle w:val="Titre2"/>
              <w:jc w:val="center"/>
              <w:textAlignment w:val="center"/>
              <w:rPr>
                <w:rFonts w:ascii="Wingdings" w:eastAsia="Wingdings" w:hAnsi="Wingdings" w:cs="Wingdings"/>
                <w:b w:val="0"/>
                <w:bCs w:val="0"/>
                <w:i w:val="0"/>
                <w:iCs w:val="0"/>
              </w:rPr>
            </w:pPr>
            <w:r w:rsidRPr="001F72E4">
              <w:rPr>
                <w:rFonts w:ascii="Wingdings" w:eastAsia="Wingdings" w:hAnsi="Wingdings" w:cs="Wingdings"/>
                <w:b w:val="0"/>
                <w:bCs w:val="0"/>
                <w:i w:val="0"/>
                <w:iCs w:val="0"/>
              </w:rPr>
              <w:t></w:t>
            </w:r>
          </w:p>
        </w:tc>
      </w:tr>
      <w:tr w:rsidR="00BB56E6">
        <w:tc>
          <w:tcPr>
            <w:tcW w:w="3870" w:type="dxa"/>
            <w:vMerge w:val="restart"/>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Élaboration ou révision « générale » de PLU ou PLUi</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Projet de PADD débattu par le Conseil municipal ou l’organe délibérant de l’EPCI</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049D2" w:rsidRDefault="005049D2">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le territoire est actuellement couvert par un document d’urbanisme, le règlement graphique (plan de zonage) de ce document en vigueur</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049D2" w:rsidRDefault="005049D2">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Une version du projet de règlement graphique en cours d’élaboration</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les révisions de PLU avec examen conjoint et les déclarations de projet modifiant un PLU</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Le projet de dossier envisagé pour la réunion d’examen conjoint</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Délibération prescrivant la procédure</w:t>
            </w:r>
            <w:r w:rsidR="001114C0">
              <w:rPr>
                <w:rFonts w:ascii="Arial" w:hAnsi="Arial"/>
              </w:rPr>
              <w:t xml:space="preserve"> (</w:t>
            </w:r>
            <w:r w:rsidR="001114C0" w:rsidRPr="001114C0">
              <w:rPr>
                <w:rFonts w:ascii="Arial" w:hAnsi="Arial"/>
                <w:i/>
                <w:u w:val="single"/>
              </w:rPr>
              <w:t>annexe 4)</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1114C0" w:rsidRDefault="001114C0">
            <w:pPr>
              <w:pStyle w:val="Textbody"/>
              <w:jc w:val="center"/>
              <w:textAlignment w:val="center"/>
              <w:rPr>
                <w:rFonts w:ascii="Wingdings" w:eastAsia="Wingdings" w:hAnsi="Wingdings" w:cs="Wingdings"/>
              </w:rPr>
            </w:pPr>
            <w:r w:rsidRPr="001114C0">
              <w:rPr>
                <w:rFonts w:ascii="Wingdings" w:eastAsia="Wingdings" w:hAnsi="Wingdings" w:cs="Wingdings"/>
                <w:bCs/>
                <w:iCs/>
              </w:rPr>
              <w:t></w:t>
            </w:r>
          </w:p>
        </w:tc>
      </w:tr>
      <w:tr w:rsidR="00BB56E6">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les procédures d’évolution</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m-listePuce"/>
              <w:numPr>
                <w:ilvl w:val="0"/>
                <w:numId w:val="0"/>
              </w:numPr>
              <w:tabs>
                <w:tab w:val="left" w:pos="735"/>
              </w:tabs>
              <w:spacing w:after="0"/>
              <w:rPr>
                <w:color w:val="auto"/>
                <w:sz w:val="20"/>
              </w:rPr>
            </w:pPr>
            <w:r>
              <w:rPr>
                <w:color w:val="auto"/>
                <w:sz w:val="20"/>
              </w:rPr>
              <w:t>Projet de plan de zonage AVANT/APRÈS</w:t>
            </w:r>
          </w:p>
          <w:p w:rsidR="00BB56E6" w:rsidRDefault="005049D2">
            <w:pPr>
              <w:pStyle w:val="m-listePuce"/>
              <w:numPr>
                <w:ilvl w:val="0"/>
                <w:numId w:val="0"/>
              </w:numPr>
              <w:tabs>
                <w:tab w:val="left" w:pos="735"/>
              </w:tabs>
              <w:spacing w:after="0"/>
              <w:rPr>
                <w:color w:val="auto"/>
                <w:sz w:val="20"/>
              </w:rPr>
            </w:pPr>
            <w:r>
              <w:rPr>
                <w:color w:val="auto"/>
                <w:sz w:val="20"/>
              </w:rPr>
              <w:t>Projet de règlement AVANT/APRÈS</w:t>
            </w:r>
          </w:p>
          <w:p w:rsidR="00BB56E6" w:rsidRDefault="005049D2">
            <w:pPr>
              <w:pStyle w:val="m-listePuce"/>
              <w:numPr>
                <w:ilvl w:val="0"/>
                <w:numId w:val="0"/>
              </w:numPr>
              <w:tabs>
                <w:tab w:val="left" w:pos="735"/>
              </w:tabs>
              <w:spacing w:after="0"/>
              <w:rPr>
                <w:color w:val="auto"/>
                <w:sz w:val="20"/>
              </w:rPr>
            </w:pPr>
            <w:r>
              <w:rPr>
                <w:color w:val="auto"/>
                <w:sz w:val="20"/>
              </w:rPr>
              <w:t>Autres éléments</w:t>
            </w:r>
            <w:r>
              <w:rPr>
                <w:rFonts w:ascii="Arial" w:hAnsi="Arial"/>
                <w:color w:val="auto"/>
                <w:sz w:val="20"/>
              </w:rPr>
              <w:t xml:space="preserve"> cartographiques superposant zonages et enjeux</w:t>
            </w:r>
            <w:r>
              <w:rPr>
                <w:color w:val="auto"/>
                <w:sz w:val="20"/>
              </w:rPr>
              <w:t xml:space="preserve"> (</w:t>
            </w:r>
            <w:proofErr w:type="spellStart"/>
            <w:r>
              <w:rPr>
                <w:color w:val="auto"/>
                <w:sz w:val="20"/>
              </w:rPr>
              <w:t>Natura</w:t>
            </w:r>
            <w:proofErr w:type="spellEnd"/>
            <w:r>
              <w:rPr>
                <w:color w:val="auto"/>
                <w:sz w:val="20"/>
              </w:rPr>
              <w:t xml:space="preserve"> 2000, risques, …)</w:t>
            </w:r>
          </w:p>
          <w:p w:rsidR="001114C0" w:rsidRPr="001114C0" w:rsidRDefault="001114C0">
            <w:pPr>
              <w:pStyle w:val="m-listePuce"/>
              <w:numPr>
                <w:ilvl w:val="0"/>
                <w:numId w:val="0"/>
              </w:numPr>
              <w:tabs>
                <w:tab w:val="left" w:pos="735"/>
              </w:tabs>
              <w:spacing w:after="0"/>
              <w:rPr>
                <w:i/>
                <w:color w:val="auto"/>
                <w:sz w:val="20"/>
                <w:u w:val="single"/>
              </w:rPr>
            </w:pPr>
            <w:r w:rsidRPr="001114C0">
              <w:rPr>
                <w:i/>
                <w:color w:val="auto"/>
                <w:sz w:val="20"/>
                <w:u w:val="single"/>
              </w:rPr>
              <w:t>(Annexe 2)</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1114C0">
            <w:pPr>
              <w:pStyle w:val="Textbody"/>
              <w:jc w:val="center"/>
              <w:textAlignment w:val="center"/>
              <w:rPr>
                <w:rFonts w:ascii="Wingdings" w:eastAsia="Wingdings" w:hAnsi="Wingdings" w:cs="Wingdings"/>
              </w:rPr>
            </w:pPr>
            <w:r w:rsidRPr="001114C0">
              <w:rPr>
                <w:rFonts w:ascii="Wingdings" w:eastAsia="Wingdings" w:hAnsi="Wingdings" w:cs="Wingdings"/>
                <w:bCs/>
                <w:iCs/>
              </w:rPr>
              <w:t></w:t>
            </w:r>
          </w:p>
        </w:tc>
      </w:tr>
      <w:tr w:rsidR="00BB56E6">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m-listePuce"/>
              <w:numPr>
                <w:ilvl w:val="0"/>
                <w:numId w:val="0"/>
              </w:numPr>
              <w:tabs>
                <w:tab w:val="left" w:pos="735"/>
              </w:tabs>
              <w:spacing w:after="0"/>
              <w:rPr>
                <w:color w:val="auto"/>
                <w:sz w:val="20"/>
              </w:rPr>
            </w:pPr>
            <w:r>
              <w:rPr>
                <w:color w:val="auto"/>
                <w:sz w:val="20"/>
              </w:rPr>
              <w:t>Cartographie du PADD</w:t>
            </w:r>
            <w:r w:rsidR="001114C0">
              <w:rPr>
                <w:color w:val="auto"/>
                <w:sz w:val="20"/>
              </w:rPr>
              <w:t xml:space="preserve"> </w:t>
            </w:r>
            <w:r w:rsidR="001114C0" w:rsidRPr="001114C0">
              <w:rPr>
                <w:i/>
                <w:color w:val="auto"/>
                <w:sz w:val="20"/>
                <w:u w:val="single"/>
              </w:rPr>
              <w:t>(annexe 3)</w:t>
            </w:r>
          </w:p>
          <w:p w:rsidR="00BB56E6" w:rsidRDefault="005049D2">
            <w:pPr>
              <w:pStyle w:val="m-listePuce"/>
              <w:numPr>
                <w:ilvl w:val="0"/>
                <w:numId w:val="0"/>
              </w:numPr>
              <w:tabs>
                <w:tab w:val="left" w:pos="735"/>
              </w:tabs>
              <w:spacing w:after="0"/>
              <w:rPr>
                <w:color w:val="auto"/>
                <w:sz w:val="20"/>
              </w:rPr>
            </w:pPr>
            <w:r>
              <w:rPr>
                <w:color w:val="auto"/>
                <w:sz w:val="20"/>
              </w:rPr>
              <w:t>Autres (OAP, ...)</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1114C0">
            <w:pPr>
              <w:pStyle w:val="Textbody"/>
              <w:jc w:val="center"/>
              <w:textAlignment w:val="center"/>
              <w:rPr>
                <w:rFonts w:ascii="Wingdings" w:eastAsia="Wingdings" w:hAnsi="Wingdings" w:cs="Wingdings"/>
              </w:rPr>
            </w:pPr>
            <w:r w:rsidRPr="001114C0">
              <w:rPr>
                <w:rFonts w:ascii="Wingdings" w:eastAsia="Wingdings" w:hAnsi="Wingdings" w:cs="Wingdings"/>
                <w:bCs/>
                <w:iCs/>
              </w:rPr>
              <w:t></w:t>
            </w:r>
          </w:p>
        </w:tc>
      </w:tr>
    </w:tbl>
    <w:p w:rsidR="005049D2" w:rsidRDefault="005049D2">
      <w:pPr>
        <w:rPr>
          <w:rFonts w:hint="eastAsia"/>
          <w:vanish/>
        </w:rPr>
      </w:pPr>
    </w:p>
    <w:tbl>
      <w:tblPr>
        <w:tblW w:w="10772" w:type="dxa"/>
        <w:tblInd w:w="55" w:type="dxa"/>
        <w:tblLayout w:type="fixed"/>
        <w:tblCellMar>
          <w:left w:w="10" w:type="dxa"/>
          <w:right w:w="10" w:type="dxa"/>
        </w:tblCellMar>
        <w:tblLook w:val="0000" w:firstRow="0" w:lastRow="0" w:firstColumn="0" w:lastColumn="0" w:noHBand="0" w:noVBand="0"/>
      </w:tblPr>
      <w:tblGrid>
        <w:gridCol w:w="5385"/>
        <w:gridCol w:w="5387"/>
      </w:tblGrid>
      <w:tr w:rsidR="00BB56E6">
        <w:tc>
          <w:tcPr>
            <w:tcW w:w="1077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B56E6" w:rsidRPr="0030183B" w:rsidRDefault="00BB56E6">
            <w:pPr>
              <w:pStyle w:val="TableContents"/>
              <w:spacing w:before="113" w:after="113"/>
              <w:rPr>
                <w:rFonts w:ascii="Arial" w:hAnsi="Arial" w:cs="Arial"/>
                <w:b/>
                <w:bCs/>
                <w:sz w:val="20"/>
              </w:rPr>
            </w:pPr>
          </w:p>
        </w:tc>
      </w:tr>
      <w:tr w:rsidR="00BB56E6">
        <w:tc>
          <w:tcPr>
            <w:tcW w:w="10772" w:type="dxa"/>
            <w:gridSpan w:val="2"/>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BB56E6" w:rsidRDefault="005049D2">
            <w:pPr>
              <w:pStyle w:val="TableContents"/>
              <w:spacing w:before="113" w:after="113"/>
              <w:rPr>
                <w:rFonts w:ascii="Arial" w:hAnsi="Arial" w:cs="Arial"/>
                <w:b/>
                <w:bCs/>
                <w:sz w:val="32"/>
                <w:szCs w:val="32"/>
              </w:rPr>
            </w:pPr>
            <w:r>
              <w:rPr>
                <w:rFonts w:ascii="Arial" w:hAnsi="Arial" w:cs="Arial"/>
                <w:b/>
                <w:bCs/>
                <w:sz w:val="32"/>
                <w:szCs w:val="32"/>
              </w:rPr>
              <w:t>6. Signature du demandeur (personne publique responsable)</w:t>
            </w:r>
          </w:p>
        </w:tc>
      </w:tr>
      <w:tr w:rsidR="00BB56E6">
        <w:tc>
          <w:tcPr>
            <w:tcW w:w="5385" w:type="dxa"/>
            <w:tcBorders>
              <w:left w:val="single" w:sz="2" w:space="0" w:color="000000"/>
              <w:bottom w:val="single" w:sz="2" w:space="0" w:color="000000"/>
            </w:tcBorders>
            <w:tcMar>
              <w:top w:w="55" w:type="dxa"/>
              <w:left w:w="55" w:type="dxa"/>
              <w:bottom w:w="55" w:type="dxa"/>
              <w:right w:w="55" w:type="dxa"/>
            </w:tcMar>
          </w:tcPr>
          <w:p w:rsidR="00BB56E6" w:rsidRDefault="00BB56E6">
            <w:pPr>
              <w:pStyle w:val="TableContents"/>
            </w:pPr>
          </w:p>
          <w:p w:rsidR="00BB56E6" w:rsidRPr="001114C0" w:rsidRDefault="005049D2">
            <w:pPr>
              <w:pStyle w:val="Standard"/>
              <w:spacing w:after="74"/>
              <w:rPr>
                <w:bCs/>
                <w:sz w:val="20"/>
              </w:rPr>
            </w:pPr>
            <w:r>
              <w:rPr>
                <w:b/>
                <w:bCs/>
                <w:sz w:val="20"/>
              </w:rPr>
              <w:t>Date </w:t>
            </w:r>
            <w:proofErr w:type="gramStart"/>
            <w:r w:rsidRPr="001114C0">
              <w:rPr>
                <w:bCs/>
                <w:sz w:val="20"/>
              </w:rPr>
              <w:t xml:space="preserve">:  </w:t>
            </w:r>
            <w:r w:rsidR="001114C0" w:rsidRPr="001114C0">
              <w:rPr>
                <w:bCs/>
                <w:sz w:val="20"/>
              </w:rPr>
              <w:t>le</w:t>
            </w:r>
            <w:proofErr w:type="gramEnd"/>
            <w:r w:rsidR="001114C0" w:rsidRPr="001114C0">
              <w:rPr>
                <w:bCs/>
                <w:sz w:val="20"/>
              </w:rPr>
              <w:t xml:space="preserve"> </w:t>
            </w:r>
            <w:r w:rsidR="0030183B">
              <w:rPr>
                <w:bCs/>
                <w:sz w:val="20"/>
              </w:rPr>
              <w:t xml:space="preserve">07 novembre </w:t>
            </w:r>
            <w:r w:rsidR="001114C0" w:rsidRPr="001114C0">
              <w:rPr>
                <w:bCs/>
                <w:sz w:val="20"/>
              </w:rPr>
              <w:t xml:space="preserve"> 2018</w:t>
            </w:r>
          </w:p>
          <w:p w:rsidR="00BB56E6" w:rsidRDefault="005049D2">
            <w:pPr>
              <w:pStyle w:val="Standard"/>
              <w:spacing w:after="74"/>
              <w:rPr>
                <w:b/>
                <w:bCs/>
                <w:sz w:val="20"/>
              </w:rPr>
            </w:pPr>
            <w:r>
              <w:rPr>
                <w:b/>
                <w:bCs/>
                <w:sz w:val="20"/>
              </w:rPr>
              <w:t>Lieu :</w:t>
            </w:r>
            <w:r w:rsidR="001114C0">
              <w:rPr>
                <w:b/>
                <w:bCs/>
                <w:sz w:val="20"/>
              </w:rPr>
              <w:t xml:space="preserve"> </w:t>
            </w:r>
            <w:r w:rsidR="001114C0" w:rsidRPr="001114C0">
              <w:rPr>
                <w:bCs/>
                <w:sz w:val="20"/>
              </w:rPr>
              <w:t>Chambéry</w:t>
            </w:r>
          </w:p>
          <w:p w:rsidR="00BB56E6" w:rsidRDefault="00BB56E6">
            <w:pPr>
              <w:pStyle w:val="Standard"/>
              <w:spacing w:after="74"/>
              <w:rPr>
                <w:sz w:val="20"/>
              </w:rPr>
            </w:pPr>
          </w:p>
          <w:p w:rsidR="00BB56E6" w:rsidRDefault="00BB56E6">
            <w:pPr>
              <w:pStyle w:val="Standard"/>
              <w:spacing w:after="74"/>
              <w:rPr>
                <w:sz w:val="20"/>
              </w:rPr>
            </w:pPr>
          </w:p>
        </w:tc>
        <w:tc>
          <w:tcPr>
            <w:tcW w:w="5387" w:type="dxa"/>
            <w:tcBorders>
              <w:left w:val="single" w:sz="2" w:space="0" w:color="000000"/>
              <w:bottom w:val="single" w:sz="2" w:space="0" w:color="000000"/>
              <w:right w:val="single" w:sz="2" w:space="0" w:color="000000"/>
            </w:tcBorders>
            <w:tcMar>
              <w:top w:w="55" w:type="dxa"/>
              <w:left w:w="55" w:type="dxa"/>
              <w:bottom w:w="55" w:type="dxa"/>
              <w:right w:w="55" w:type="dxa"/>
            </w:tcMar>
          </w:tcPr>
          <w:p w:rsidR="00BB56E6" w:rsidRDefault="005049D2">
            <w:pPr>
              <w:pStyle w:val="Standard"/>
              <w:spacing w:after="74"/>
              <w:rPr>
                <w:sz w:val="20"/>
              </w:rPr>
            </w:pPr>
            <w:r>
              <w:rPr>
                <w:sz w:val="20"/>
              </w:rPr>
              <w:t>NOM                   PRENOM</w:t>
            </w:r>
          </w:p>
          <w:p w:rsidR="00BB56E6" w:rsidRDefault="005049D2">
            <w:pPr>
              <w:pStyle w:val="Standard"/>
              <w:spacing w:after="74"/>
              <w:rPr>
                <w:b/>
                <w:bCs/>
                <w:sz w:val="20"/>
              </w:rPr>
            </w:pPr>
            <w:r>
              <w:rPr>
                <w:b/>
                <w:bCs/>
                <w:sz w:val="20"/>
              </w:rPr>
              <w:t>SIGNATURE</w:t>
            </w:r>
          </w:p>
          <w:p w:rsidR="001114C0" w:rsidRDefault="001114C0">
            <w:pPr>
              <w:pStyle w:val="Standard"/>
              <w:spacing w:after="74"/>
              <w:rPr>
                <w:b/>
                <w:bCs/>
                <w:sz w:val="20"/>
              </w:rPr>
            </w:pPr>
          </w:p>
          <w:p w:rsidR="001114C0" w:rsidRDefault="001114C0">
            <w:pPr>
              <w:pStyle w:val="Standard"/>
              <w:spacing w:after="74"/>
              <w:rPr>
                <w:b/>
                <w:bCs/>
                <w:sz w:val="20"/>
              </w:rPr>
            </w:pPr>
            <w:r>
              <w:rPr>
                <w:rFonts w:ascii="Arial" w:hAnsi="Arial" w:cs="Arial"/>
              </w:rPr>
              <w:t>Communauté d’Agglomération GRAND CHAMBERY</w:t>
            </w:r>
          </w:p>
        </w:tc>
      </w:tr>
    </w:tbl>
    <w:p w:rsidR="00BB56E6" w:rsidRDefault="00BB56E6">
      <w:pPr>
        <w:pStyle w:val="Standard"/>
        <w:spacing w:after="74"/>
        <w:rPr>
          <w:sz w:val="20"/>
        </w:rPr>
      </w:pPr>
    </w:p>
    <w:p w:rsidR="00BB56E6" w:rsidRDefault="00BB56E6">
      <w:pPr>
        <w:pStyle w:val="Standard"/>
        <w:pageBreakBefore/>
        <w:spacing w:after="74"/>
        <w:rPr>
          <w:sz w:val="20"/>
        </w:rPr>
      </w:pPr>
    </w:p>
    <w:p w:rsidR="00BB56E6" w:rsidRDefault="005049D2" w:rsidP="00591744">
      <w:pPr>
        <w:pStyle w:val="Titre1"/>
      </w:pPr>
      <w:r>
        <w:t xml:space="preserve">ANNEXE 1 </w:t>
      </w:r>
      <w:r>
        <w:tab/>
      </w:r>
      <w:r>
        <w:tab/>
      </w:r>
      <w:r>
        <w:tab/>
        <w:t>Contacts</w:t>
      </w:r>
    </w:p>
    <w:p w:rsidR="00BB56E6" w:rsidRDefault="00BB56E6">
      <w:pPr>
        <w:pStyle w:val="Standard"/>
        <w:rPr>
          <w:rFonts w:ascii="Arial" w:hAnsi="Arial"/>
        </w:rPr>
      </w:pPr>
    </w:p>
    <w:tbl>
      <w:tblPr>
        <w:tblW w:w="10760" w:type="dxa"/>
        <w:tblInd w:w="1" w:type="dxa"/>
        <w:tblLayout w:type="fixed"/>
        <w:tblCellMar>
          <w:left w:w="10" w:type="dxa"/>
          <w:right w:w="10" w:type="dxa"/>
        </w:tblCellMar>
        <w:tblLook w:val="0000" w:firstRow="0" w:lastRow="0" w:firstColumn="0" w:lastColumn="0" w:noHBand="0" w:noVBand="0"/>
      </w:tblPr>
      <w:tblGrid>
        <w:gridCol w:w="3518"/>
        <w:gridCol w:w="7242"/>
      </w:tblGrid>
      <w:tr w:rsidR="00BB56E6">
        <w:trPr>
          <w:trHeight w:val="324"/>
          <w:tblHeader/>
        </w:trPr>
        <w:tc>
          <w:tcPr>
            <w:tcW w:w="1076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jc w:val="center"/>
              <w:rPr>
                <w:i w:val="0"/>
                <w:iCs w:val="0"/>
              </w:rPr>
            </w:pPr>
            <w:r>
              <w:rPr>
                <w:i w:val="0"/>
                <w:iCs w:val="0"/>
              </w:rPr>
              <w:t>Identification de la personne ressource, en charge du suivi du dossier</w:t>
            </w:r>
          </w:p>
          <w:p w:rsidR="00BB56E6" w:rsidRDefault="005049D2">
            <w:pPr>
              <w:pStyle w:val="Titre2"/>
              <w:jc w:val="center"/>
              <w:rPr>
                <w:i w:val="0"/>
                <w:iCs w:val="0"/>
              </w:rPr>
            </w:pPr>
            <w:r>
              <w:rPr>
                <w:i w:val="0"/>
                <w:iCs w:val="0"/>
              </w:rPr>
              <w:t>Vous indiquerez ici les coordonnées d’une personne ressource que nous pourrons joindre en cas de questions sur votre dossier. Ces coordonnées ne sont pas diffusées sur notre site internet.</w:t>
            </w:r>
          </w:p>
        </w:tc>
      </w:tr>
      <w:tr w:rsidR="00BB56E6">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Contact au service technique ou du bureau d’étude par exemple</w:t>
            </w:r>
          </w:p>
        </w:tc>
        <w:tc>
          <w:tcPr>
            <w:tcW w:w="724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1F72E4" w:rsidRDefault="001F72E4" w:rsidP="001F72E4">
            <w:pPr>
              <w:snapToGrid w:val="0"/>
              <w:jc w:val="both"/>
              <w:rPr>
                <w:rFonts w:ascii="Arial" w:hAnsi="Arial" w:cs="Arial"/>
              </w:rPr>
            </w:pPr>
            <w:r>
              <w:rPr>
                <w:rFonts w:ascii="Arial" w:hAnsi="Arial" w:cs="Arial"/>
              </w:rPr>
              <w:t>GRAND CHAMBERY</w:t>
            </w:r>
          </w:p>
          <w:p w:rsidR="001F72E4" w:rsidRDefault="001F72E4" w:rsidP="001F72E4">
            <w:pPr>
              <w:snapToGrid w:val="0"/>
              <w:jc w:val="both"/>
              <w:rPr>
                <w:rFonts w:ascii="Arial" w:hAnsi="Arial" w:cs="Arial"/>
              </w:rPr>
            </w:pPr>
            <w:r>
              <w:rPr>
                <w:rFonts w:ascii="Arial" w:hAnsi="Arial" w:cs="Arial"/>
              </w:rPr>
              <w:t>Claire POURCHET – chargée de mission urbanisme planification</w:t>
            </w:r>
          </w:p>
          <w:p w:rsidR="001F72E4" w:rsidRDefault="0089563C" w:rsidP="001F72E4">
            <w:pPr>
              <w:snapToGrid w:val="0"/>
              <w:jc w:val="both"/>
              <w:rPr>
                <w:rFonts w:ascii="Arial" w:hAnsi="Arial" w:cs="Arial"/>
              </w:rPr>
            </w:pPr>
            <w:hyperlink r:id="rId36" w:history="1">
              <w:r w:rsidR="001F72E4" w:rsidRPr="009B6FEA">
                <w:rPr>
                  <w:rStyle w:val="Lienhypertexte"/>
                  <w:rFonts w:ascii="Arial" w:hAnsi="Arial" w:cs="Arial"/>
                </w:rPr>
                <w:t>claire.pourchet@grandchambery.fr</w:t>
              </w:r>
            </w:hyperlink>
          </w:p>
          <w:p w:rsidR="00BB56E6" w:rsidRDefault="001F72E4" w:rsidP="001F72E4">
            <w:pPr>
              <w:pStyle w:val="Standard"/>
              <w:snapToGrid w:val="0"/>
              <w:jc w:val="both"/>
              <w:rPr>
                <w:rFonts w:ascii="Arial" w:hAnsi="Arial"/>
              </w:rPr>
            </w:pPr>
            <w:r w:rsidRPr="00764E93">
              <w:rPr>
                <w:rFonts w:ascii="Arial" w:hAnsi="Arial" w:cs="Arial"/>
              </w:rPr>
              <w:t>tel. 04 79 26 88 86 - port. 07 63 86 88 02</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r w:rsidR="00BB56E6">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napToGrid w:val="0"/>
              <w:jc w:val="both"/>
              <w:rPr>
                <w:rFonts w:cs="Times New Roman"/>
                <w:b w:val="0"/>
                <w:bCs w:val="0"/>
                <w:i w:val="0"/>
                <w:iCs w:val="0"/>
                <w:color w:val="auto"/>
              </w:rPr>
            </w:pPr>
            <w:r>
              <w:rPr>
                <w:rFonts w:cs="Times New Roman"/>
                <w:b w:val="0"/>
                <w:bCs w:val="0"/>
                <w:i w:val="0"/>
                <w:iCs w:val="0"/>
                <w:color w:val="auto"/>
              </w:rPr>
              <w:t>Coordonnées nécessaires pour vous joindre : adresse, téléphone, courriel</w:t>
            </w:r>
          </w:p>
        </w:tc>
        <w:tc>
          <w:tcPr>
            <w:tcW w:w="724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BB56E6" w:rsidRDefault="00BB56E6">
            <w:pPr>
              <w:pStyle w:val="Standard"/>
              <w:snapToGrid w:val="0"/>
              <w:jc w:val="both"/>
              <w:rPr>
                <w:rFonts w:ascii="Arial" w:hAnsi="Arial"/>
                <w:b/>
                <w:bCs/>
                <w:i/>
                <w:iCs/>
                <w:sz w:val="20"/>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bl>
    <w:p w:rsidR="00BB56E6" w:rsidRDefault="00BB56E6">
      <w:pPr>
        <w:pStyle w:val="Standard"/>
        <w:spacing w:after="74"/>
        <w:rPr>
          <w:rFonts w:ascii="Arial" w:hAnsi="Arial"/>
          <w:sz w:val="20"/>
        </w:rPr>
      </w:pPr>
    </w:p>
    <w:p w:rsidR="00BB56E6" w:rsidRDefault="00BB56E6">
      <w:pPr>
        <w:pStyle w:val="Standard"/>
        <w:spacing w:after="74"/>
        <w:rPr>
          <w:sz w:val="20"/>
        </w:rPr>
      </w:pPr>
    </w:p>
    <w:sectPr w:rsidR="00BB56E6">
      <w:footerReference w:type="default" r:id="rId37"/>
      <w:footerReference w:type="first" r:id="rId38"/>
      <w:pgSz w:w="11906" w:h="16838"/>
      <w:pgMar w:top="567" w:right="567" w:bottom="907" w:left="567" w:header="720" w:footer="567"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63C" w:rsidRDefault="0089563C">
      <w:pPr>
        <w:rPr>
          <w:rFonts w:hint="eastAsia"/>
        </w:rPr>
      </w:pPr>
      <w:r>
        <w:separator/>
      </w:r>
    </w:p>
  </w:endnote>
  <w:endnote w:type="continuationSeparator" w:id="0">
    <w:p w:rsidR="0089563C" w:rsidRDefault="0089563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63C" w:rsidRDefault="0089563C">
    <w:pPr>
      <w:pStyle w:val="Pieddepage"/>
      <w:tabs>
        <w:tab w:val="clear" w:pos="9072"/>
        <w:tab w:val="left" w:pos="1725"/>
        <w:tab w:val="left" w:pos="4065"/>
        <w:tab w:val="right" w:pos="8376"/>
        <w:tab w:val="left" w:pos="10068"/>
      </w:tabs>
      <w:rPr>
        <w:sz w:val="16"/>
        <w:szCs w:val="16"/>
      </w:rPr>
    </w:pPr>
    <w:r>
      <w:rPr>
        <w:sz w:val="16"/>
        <w:szCs w:val="16"/>
      </w:rPr>
      <w:t xml:space="preserve">DREAL Auvergne-Rhône-Alpes- </w:t>
    </w:r>
    <w:r>
      <w:rPr>
        <w:sz w:val="16"/>
        <w:szCs w:val="16"/>
      </w:rPr>
      <w:tab/>
      <w:t>Canevas d’examen au cas par cas / Document d’urbanisme</w:t>
    </w: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5F541E">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5F541E">
      <w:rPr>
        <w:noProof/>
        <w:sz w:val="16"/>
        <w:szCs w:val="16"/>
      </w:rPr>
      <w:t>11</w:t>
    </w:r>
    <w:r>
      <w:rPr>
        <w:sz w:val="16"/>
        <w:szCs w:val="16"/>
      </w:rPr>
      <w:fldChar w:fldCharType="end"/>
    </w:r>
  </w:p>
  <w:p w:rsidR="0089563C" w:rsidRDefault="0089563C">
    <w:pPr>
      <w:pStyle w:val="Pieddepage"/>
      <w:tabs>
        <w:tab w:val="clear" w:pos="9072"/>
        <w:tab w:val="left" w:pos="1725"/>
        <w:tab w:val="left" w:pos="4065"/>
        <w:tab w:val="right" w:pos="8376"/>
        <w:tab w:val="left" w:pos="10068"/>
      </w:tabs>
      <w:rPr>
        <w:sz w:val="16"/>
        <w:szCs w:val="16"/>
      </w:rPr>
    </w:pPr>
    <w:r>
      <w:rPr>
        <w:sz w:val="16"/>
        <w:szCs w:val="16"/>
      </w:rPr>
      <w:t>Version Février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63C" w:rsidRDefault="0089563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63C" w:rsidRDefault="0089563C">
      <w:pPr>
        <w:rPr>
          <w:rFonts w:hint="eastAsia"/>
        </w:rPr>
      </w:pPr>
      <w:r>
        <w:rPr>
          <w:color w:val="000000"/>
        </w:rPr>
        <w:separator/>
      </w:r>
    </w:p>
  </w:footnote>
  <w:footnote w:type="continuationSeparator" w:id="0">
    <w:p w:rsidR="0089563C" w:rsidRDefault="0089563C">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B5D"/>
    <w:multiLevelType w:val="multilevel"/>
    <w:tmpl w:val="267241BC"/>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
    <w:nsid w:val="02FB0D06"/>
    <w:multiLevelType w:val="multilevel"/>
    <w:tmpl w:val="C2EE9B84"/>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2">
    <w:nsid w:val="04782B8A"/>
    <w:multiLevelType w:val="hybridMultilevel"/>
    <w:tmpl w:val="2AEAA386"/>
    <w:lvl w:ilvl="0" w:tplc="E05CADC6">
      <w:start w:val="1"/>
      <w:numFmt w:val="bullet"/>
      <w:lvlText w:val="-"/>
      <w:lvlJc w:val="left"/>
      <w:pPr>
        <w:tabs>
          <w:tab w:val="num" w:pos="720"/>
        </w:tabs>
        <w:ind w:left="720" w:hanging="360"/>
      </w:pPr>
      <w:rPr>
        <w:rFonts w:ascii="Times New Roman" w:hAnsi="Times New Roman" w:hint="default"/>
      </w:rPr>
    </w:lvl>
    <w:lvl w:ilvl="1" w:tplc="1756B4F4" w:tentative="1">
      <w:start w:val="1"/>
      <w:numFmt w:val="bullet"/>
      <w:lvlText w:val="-"/>
      <w:lvlJc w:val="left"/>
      <w:pPr>
        <w:tabs>
          <w:tab w:val="num" w:pos="1440"/>
        </w:tabs>
        <w:ind w:left="1440" w:hanging="360"/>
      </w:pPr>
      <w:rPr>
        <w:rFonts w:ascii="Times New Roman" w:hAnsi="Times New Roman" w:hint="default"/>
      </w:rPr>
    </w:lvl>
    <w:lvl w:ilvl="2" w:tplc="9FB66F30" w:tentative="1">
      <w:start w:val="1"/>
      <w:numFmt w:val="bullet"/>
      <w:lvlText w:val="-"/>
      <w:lvlJc w:val="left"/>
      <w:pPr>
        <w:tabs>
          <w:tab w:val="num" w:pos="2160"/>
        </w:tabs>
        <w:ind w:left="2160" w:hanging="360"/>
      </w:pPr>
      <w:rPr>
        <w:rFonts w:ascii="Times New Roman" w:hAnsi="Times New Roman" w:hint="default"/>
      </w:rPr>
    </w:lvl>
    <w:lvl w:ilvl="3" w:tplc="EED866A0" w:tentative="1">
      <w:start w:val="1"/>
      <w:numFmt w:val="bullet"/>
      <w:lvlText w:val="-"/>
      <w:lvlJc w:val="left"/>
      <w:pPr>
        <w:tabs>
          <w:tab w:val="num" w:pos="2880"/>
        </w:tabs>
        <w:ind w:left="2880" w:hanging="360"/>
      </w:pPr>
      <w:rPr>
        <w:rFonts w:ascii="Times New Roman" w:hAnsi="Times New Roman" w:hint="default"/>
      </w:rPr>
    </w:lvl>
    <w:lvl w:ilvl="4" w:tplc="64D80C64" w:tentative="1">
      <w:start w:val="1"/>
      <w:numFmt w:val="bullet"/>
      <w:lvlText w:val="-"/>
      <w:lvlJc w:val="left"/>
      <w:pPr>
        <w:tabs>
          <w:tab w:val="num" w:pos="3600"/>
        </w:tabs>
        <w:ind w:left="3600" w:hanging="360"/>
      </w:pPr>
      <w:rPr>
        <w:rFonts w:ascii="Times New Roman" w:hAnsi="Times New Roman" w:hint="default"/>
      </w:rPr>
    </w:lvl>
    <w:lvl w:ilvl="5" w:tplc="9EB4F042" w:tentative="1">
      <w:start w:val="1"/>
      <w:numFmt w:val="bullet"/>
      <w:lvlText w:val="-"/>
      <w:lvlJc w:val="left"/>
      <w:pPr>
        <w:tabs>
          <w:tab w:val="num" w:pos="4320"/>
        </w:tabs>
        <w:ind w:left="4320" w:hanging="360"/>
      </w:pPr>
      <w:rPr>
        <w:rFonts w:ascii="Times New Roman" w:hAnsi="Times New Roman" w:hint="default"/>
      </w:rPr>
    </w:lvl>
    <w:lvl w:ilvl="6" w:tplc="9C5E6D18" w:tentative="1">
      <w:start w:val="1"/>
      <w:numFmt w:val="bullet"/>
      <w:lvlText w:val="-"/>
      <w:lvlJc w:val="left"/>
      <w:pPr>
        <w:tabs>
          <w:tab w:val="num" w:pos="5040"/>
        </w:tabs>
        <w:ind w:left="5040" w:hanging="360"/>
      </w:pPr>
      <w:rPr>
        <w:rFonts w:ascii="Times New Roman" w:hAnsi="Times New Roman" w:hint="default"/>
      </w:rPr>
    </w:lvl>
    <w:lvl w:ilvl="7" w:tplc="94027760" w:tentative="1">
      <w:start w:val="1"/>
      <w:numFmt w:val="bullet"/>
      <w:lvlText w:val="-"/>
      <w:lvlJc w:val="left"/>
      <w:pPr>
        <w:tabs>
          <w:tab w:val="num" w:pos="5760"/>
        </w:tabs>
        <w:ind w:left="5760" w:hanging="360"/>
      </w:pPr>
      <w:rPr>
        <w:rFonts w:ascii="Times New Roman" w:hAnsi="Times New Roman" w:hint="default"/>
      </w:rPr>
    </w:lvl>
    <w:lvl w:ilvl="8" w:tplc="1A44FB1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CD02684"/>
    <w:multiLevelType w:val="multilevel"/>
    <w:tmpl w:val="B1E077F6"/>
    <w:styleLink w:val="List1"/>
    <w:lvl w:ilvl="0">
      <w:numFmt w:val="bullet"/>
      <w:pStyle w:val="m-listePuce"/>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4">
    <w:nsid w:val="11907474"/>
    <w:multiLevelType w:val="multilevel"/>
    <w:tmpl w:val="96D2791E"/>
    <w:styleLink w:val="Numbering1"/>
    <w:lvl w:ilvl="0">
      <w:start w:val="1"/>
      <w:numFmt w:val="decimal"/>
      <w:pStyle w:val="m-listeNumeriqu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
    <w:nsid w:val="23CE526B"/>
    <w:multiLevelType w:val="hybridMultilevel"/>
    <w:tmpl w:val="611498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3EC5F6C"/>
    <w:multiLevelType w:val="multilevel"/>
    <w:tmpl w:val="1ED4EAAE"/>
    <w:styleLink w:val="WW8Num25"/>
    <w:lvl w:ilvl="0">
      <w:numFmt w:val="bullet"/>
      <w:lvlText w:val="-"/>
      <w:lvlJc w:val="left"/>
      <w:rPr>
        <w:rFonts w:ascii="Times New Roman" w:hAnsi="Times New Roman" w:cs="Wingdings"/>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7">
    <w:nsid w:val="25DF1967"/>
    <w:multiLevelType w:val="multilevel"/>
    <w:tmpl w:val="9294E16E"/>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359D756B"/>
    <w:multiLevelType w:val="multilevel"/>
    <w:tmpl w:val="A1DA9AAC"/>
    <w:lvl w:ilvl="0">
      <w:start w:val="4"/>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46C377D2"/>
    <w:multiLevelType w:val="multilevel"/>
    <w:tmpl w:val="EA322B76"/>
    <w:styleLink w:val="WW8Num4"/>
    <w:lvl w:ilvl="0">
      <w:numFmt w:val="bullet"/>
      <w:lvlText w:val="-"/>
      <w:lvlJc w:val="left"/>
      <w:pPr>
        <w:ind w:left="720" w:hanging="360"/>
      </w:pPr>
      <w:rPr>
        <w:rFonts w:ascii="Times New Roman" w:hAnsi="Times New Roman"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476A767F"/>
    <w:multiLevelType w:val="multilevel"/>
    <w:tmpl w:val="68D417C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49BF5BA8"/>
    <w:multiLevelType w:val="multilevel"/>
    <w:tmpl w:val="11DCAA08"/>
    <w:styleLink w:val="WW8Num3"/>
    <w:lvl w:ilvl="0">
      <w:numFmt w:val="bullet"/>
      <w:lvlText w:val="-"/>
      <w:lvlJc w:val="left"/>
      <w:pPr>
        <w:ind w:left="720" w:hanging="360"/>
      </w:pPr>
      <w:rPr>
        <w:rFonts w:ascii="Times New Roman"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4DA737C9"/>
    <w:multiLevelType w:val="multilevel"/>
    <w:tmpl w:val="B4F241A8"/>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3">
    <w:nsid w:val="6129211A"/>
    <w:multiLevelType w:val="multilevel"/>
    <w:tmpl w:val="26EEF66C"/>
    <w:styleLink w:val="WWOutlineListStyle"/>
    <w:lvl w:ilvl="0">
      <w:start w:val="1"/>
      <w:numFmt w:val="none"/>
      <w:lvlText w:val="%1 - "/>
      <w:lvlJc w:val="left"/>
    </w:lvl>
    <w:lvl w:ilvl="1">
      <w:start w:val="1"/>
      <w:numFmt w:val="decimal"/>
      <w:pStyle w:val="m-Titre2"/>
      <w:lvlText w:val="%1.%2 - "/>
      <w:lvlJc w:val="left"/>
    </w:lvl>
    <w:lvl w:ilvl="2">
      <w:start w:val="1"/>
      <w:numFmt w:val="decimal"/>
      <w:pStyle w:val="m-Titre3"/>
      <w:lvlText w:val="%1.%2.%3 -"/>
      <w:lvlJc w:val="left"/>
    </w:lvl>
    <w:lvl w:ilvl="3">
      <w:start w:val="1"/>
      <w:numFmt w:val="lowerLetter"/>
      <w:pStyle w:val="m-Titre4"/>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69553DA4"/>
    <w:multiLevelType w:val="multilevel"/>
    <w:tmpl w:val="E8D6E48A"/>
    <w:styleLink w:val="WW8Num20"/>
    <w:lvl w:ilvl="0">
      <w:numFmt w:val="bullet"/>
      <w:lvlText w:val=""/>
      <w:lvlJc w:val="left"/>
      <w:pPr>
        <w:ind w:left="1428" w:hanging="360"/>
      </w:pPr>
      <w:rPr>
        <w:rFonts w:ascii="Symbol" w:hAnsi="Symbol"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3"/>
  </w:num>
  <w:num w:numId="2">
    <w:abstractNumId w:val="4"/>
  </w:num>
  <w:num w:numId="3">
    <w:abstractNumId w:val="3"/>
  </w:num>
  <w:num w:numId="4">
    <w:abstractNumId w:val="11"/>
  </w:num>
  <w:num w:numId="5">
    <w:abstractNumId w:val="9"/>
  </w:num>
  <w:num w:numId="6">
    <w:abstractNumId w:val="14"/>
  </w:num>
  <w:num w:numId="7">
    <w:abstractNumId w:val="6"/>
  </w:num>
  <w:num w:numId="8">
    <w:abstractNumId w:val="10"/>
  </w:num>
  <w:num w:numId="9">
    <w:abstractNumId w:val="0"/>
  </w:num>
  <w:num w:numId="10">
    <w:abstractNumId w:val="8"/>
  </w:num>
  <w:num w:numId="11">
    <w:abstractNumId w:val="12"/>
  </w:num>
  <w:num w:numId="12">
    <w:abstractNumId w:val="1"/>
  </w:num>
  <w:num w:numId="13">
    <w:abstractNumId w:val="7"/>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B56E6"/>
    <w:rsid w:val="00052CFE"/>
    <w:rsid w:val="00065829"/>
    <w:rsid w:val="000B7869"/>
    <w:rsid w:val="001114C0"/>
    <w:rsid w:val="001257CA"/>
    <w:rsid w:val="001315B5"/>
    <w:rsid w:val="001F72E4"/>
    <w:rsid w:val="002422CB"/>
    <w:rsid w:val="002A4579"/>
    <w:rsid w:val="0030183B"/>
    <w:rsid w:val="003423E4"/>
    <w:rsid w:val="0035538F"/>
    <w:rsid w:val="00440AB3"/>
    <w:rsid w:val="00471B91"/>
    <w:rsid w:val="005049D2"/>
    <w:rsid w:val="00505C82"/>
    <w:rsid w:val="00591744"/>
    <w:rsid w:val="00593E94"/>
    <w:rsid w:val="005A35B3"/>
    <w:rsid w:val="005D61ED"/>
    <w:rsid w:val="005F541E"/>
    <w:rsid w:val="006A29BE"/>
    <w:rsid w:val="00733AC0"/>
    <w:rsid w:val="0089563C"/>
    <w:rsid w:val="008B3CD7"/>
    <w:rsid w:val="009C21D8"/>
    <w:rsid w:val="00A35ABC"/>
    <w:rsid w:val="00AE284F"/>
    <w:rsid w:val="00B03D31"/>
    <w:rsid w:val="00BA6210"/>
    <w:rsid w:val="00BB56E6"/>
    <w:rsid w:val="00D25E9C"/>
    <w:rsid w:val="00D96774"/>
    <w:rsid w:val="00DF13EF"/>
    <w:rsid w:val="00EF2D56"/>
    <w:rsid w:val="00FB14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Standard"/>
    <w:next w:val="Standard"/>
    <w:autoRedefine/>
    <w:rsid w:val="00591744"/>
    <w:pPr>
      <w:keepNext/>
      <w:pBdr>
        <w:left w:val="single" w:sz="36" w:space="8" w:color="E85181"/>
      </w:pBdr>
      <w:shd w:val="clear" w:color="auto" w:fill="FFFFFF"/>
      <w:spacing w:before="240" w:after="60"/>
      <w:outlineLvl w:val="0"/>
    </w:pPr>
    <w:rPr>
      <w:rFonts w:ascii="Arial" w:hAnsi="Arial" w:cs="Arial"/>
      <w:bCs/>
      <w:sz w:val="18"/>
      <w:szCs w:val="18"/>
    </w:rPr>
  </w:style>
  <w:style w:type="paragraph" w:styleId="Titre2">
    <w:name w:val="heading 2"/>
    <w:basedOn w:val="Standard"/>
    <w:next w:val="Standard"/>
    <w:autoRedefine/>
    <w:pPr>
      <w:keepNext/>
      <w:outlineLvl w:val="1"/>
    </w:pPr>
    <w:rPr>
      <w:rFonts w:ascii="Arial" w:hAnsi="Arial" w:cs="Arial"/>
      <w:b/>
      <w:bCs/>
      <w:i/>
      <w:iCs/>
      <w:sz w:val="20"/>
    </w:rPr>
  </w:style>
  <w:style w:type="paragraph" w:styleId="Titre3">
    <w:name w:val="heading 3"/>
    <w:basedOn w:val="Standard"/>
    <w:next w:val="Standard"/>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rPr>
      <w:rFonts w:eastAsia="Times New Roman" w:cs="Times New Roman"/>
      <w:color w:val="000000"/>
      <w:szCs w:val="20"/>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13"/>
      <w:jc w:val="both"/>
    </w:pPr>
    <w:rPr>
      <w:sz w:val="20"/>
    </w:rPr>
  </w:style>
  <w:style w:type="paragraph" w:styleId="Liste">
    <w:name w:val="List"/>
    <w:basedOn w:val="Textbody"/>
    <w:rPr>
      <w:rFonts w:cs="Tahoma"/>
      <w:sz w:val="24"/>
    </w:rPr>
  </w:style>
  <w:style w:type="paragraph" w:styleId="Lgende">
    <w:name w:val="caption"/>
    <w:basedOn w:val="Standard"/>
    <w:pPr>
      <w:spacing w:before="120" w:after="120"/>
    </w:pPr>
    <w:rPr>
      <w:rFonts w:ascii="Times New Roman" w:hAnsi="Times New Roman" w:cs="Mangal"/>
      <w:i/>
      <w:iCs/>
    </w:rPr>
  </w:style>
  <w:style w:type="paragraph" w:customStyle="1" w:styleId="Index">
    <w:name w:val="Index"/>
    <w:basedOn w:val="Standard"/>
    <w:pPr>
      <w:suppressLineNumbers/>
    </w:pPr>
    <w:rPr>
      <w:rFonts w:cs="Tahoma"/>
    </w:rPr>
  </w:style>
  <w:style w:type="paragraph" w:styleId="En-tte">
    <w:name w:val="header"/>
    <w:basedOn w:val="Standard"/>
    <w:pPr>
      <w:tabs>
        <w:tab w:val="center" w:pos="4536"/>
        <w:tab w:val="right" w:pos="9072"/>
      </w:tabs>
    </w:pPr>
  </w:style>
  <w:style w:type="paragraph" w:customStyle="1" w:styleId="m-Rapports">
    <w:name w:val="m-Rapports"/>
    <w:basedOn w:val="Standard"/>
    <w:pPr>
      <w:ind w:left="57"/>
    </w:pPr>
    <w:rPr>
      <w:b/>
      <w:caps/>
      <w:color w:val="FFFFFF"/>
      <w:sz w:val="30"/>
    </w:rPr>
  </w:style>
  <w:style w:type="paragraph" w:customStyle="1" w:styleId="m-DateRapports">
    <w:name w:val="m-DateRapports"/>
    <w:basedOn w:val="Standard"/>
    <w:pPr>
      <w:spacing w:after="3118"/>
      <w:ind w:left="57"/>
      <w:textAlignment w:val="center"/>
    </w:pPr>
    <w:rPr>
      <w:i/>
      <w:color w:val="FFFFFF"/>
      <w:sz w:val="22"/>
    </w:rPr>
  </w:style>
  <w:style w:type="paragraph" w:customStyle="1" w:styleId="m-NomDirection">
    <w:name w:val="m-NomDirection"/>
    <w:basedOn w:val="Standard"/>
    <w:pPr>
      <w:spacing w:line="220" w:lineRule="exact"/>
      <w:ind w:left="57"/>
    </w:pPr>
    <w:rPr>
      <w:i/>
      <w:color w:val="FFFFFF"/>
      <w:sz w:val="18"/>
    </w:rPr>
  </w:style>
  <w:style w:type="paragraph" w:customStyle="1" w:styleId="m-TitreRapport">
    <w:name w:val="m-TitreRapport"/>
    <w:basedOn w:val="Standard"/>
    <w:pPr>
      <w:jc w:val="right"/>
    </w:pPr>
    <w:rPr>
      <w:b/>
      <w:i/>
      <w:color w:val="78B41E"/>
      <w:sz w:val="62"/>
    </w:rPr>
  </w:style>
  <w:style w:type="paragraph" w:customStyle="1" w:styleId="m-SousTitreRapport">
    <w:name w:val="m-SousTitreRapport"/>
    <w:basedOn w:val="Standard"/>
    <w:pPr>
      <w:spacing w:line="540" w:lineRule="exact"/>
      <w:jc w:val="right"/>
    </w:pPr>
    <w:rPr>
      <w:b/>
      <w:i/>
      <w:color w:val="auto"/>
      <w:sz w:val="50"/>
    </w:rPr>
  </w:style>
  <w:style w:type="paragraph" w:customStyle="1" w:styleId="m-AdresseWeb">
    <w:name w:val="m-Adresse_Web"/>
    <w:basedOn w:val="Standard"/>
    <w:next w:val="Standard"/>
    <w:pPr>
      <w:jc w:val="right"/>
    </w:pPr>
    <w:rPr>
      <w:color w:val="FFFFFF"/>
      <w:sz w:val="20"/>
    </w:rPr>
  </w:style>
  <w:style w:type="paragraph" w:customStyle="1" w:styleId="m-SiteWeb">
    <w:name w:val="m-SiteWeb"/>
    <w:basedOn w:val="Standard"/>
    <w:pPr>
      <w:spacing w:before="113" w:after="113"/>
      <w:jc w:val="right"/>
    </w:pPr>
    <w:rPr>
      <w:i/>
      <w:color w:val="FFFFFF"/>
      <w:sz w:val="15"/>
    </w:rPr>
  </w:style>
  <w:style w:type="paragraph" w:styleId="Pieddepage">
    <w:name w:val="footer"/>
    <w:basedOn w:val="Standard"/>
    <w:pPr>
      <w:tabs>
        <w:tab w:val="center" w:pos="4536"/>
        <w:tab w:val="right" w:pos="9072"/>
      </w:tabs>
    </w:pPr>
  </w:style>
  <w:style w:type="paragraph" w:customStyle="1" w:styleId="m-EntetePiedDePage">
    <w:name w:val="m-EntetePiedDePage"/>
    <w:basedOn w:val="En-tte"/>
    <w:pPr>
      <w:tabs>
        <w:tab w:val="clear" w:pos="9072"/>
        <w:tab w:val="right" w:pos="10772"/>
      </w:tabs>
    </w:pPr>
    <w:rPr>
      <w:sz w:val="20"/>
    </w:rPr>
  </w:style>
  <w:style w:type="paragraph" w:customStyle="1" w:styleId="m-HistoriqueVersions">
    <w:name w:val="m-HistoriqueVersions"/>
    <w:basedOn w:val="Standard"/>
    <w:pPr>
      <w:spacing w:after="120"/>
    </w:pPr>
    <w:rPr>
      <w:b/>
      <w:sz w:val="28"/>
    </w:rPr>
  </w:style>
  <w:style w:type="paragraph" w:customStyle="1" w:styleId="m-TitreColonnes">
    <w:name w:val="m-TitreColonnes"/>
    <w:basedOn w:val="Standard"/>
    <w:pPr>
      <w:shd w:val="clear" w:color="auto" w:fill="D9D9D9"/>
      <w:jc w:val="center"/>
    </w:pPr>
    <w:rPr>
      <w:sz w:val="18"/>
    </w:rPr>
  </w:style>
  <w:style w:type="paragraph" w:customStyle="1" w:styleId="m-TelFaxHttp">
    <w:name w:val="m-TelFaxHttp"/>
    <w:basedOn w:val="Standard"/>
    <w:pPr>
      <w:spacing w:before="40" w:after="40"/>
    </w:pPr>
    <w:rPr>
      <w:i/>
      <w:sz w:val="18"/>
    </w:rPr>
  </w:style>
  <w:style w:type="paragraph" w:customStyle="1" w:styleId="m-SuiviPar">
    <w:name w:val="m-SuiviPar"/>
    <w:basedOn w:val="m-TitreColonnes"/>
    <w:pPr>
      <w:jc w:val="left"/>
    </w:pPr>
  </w:style>
  <w:style w:type="paragraph" w:customStyle="1" w:styleId="Contents1">
    <w:name w:val="Contents 1"/>
    <w:basedOn w:val="Standard"/>
    <w:next w:val="Standard"/>
    <w:pPr>
      <w:tabs>
        <w:tab w:val="right" w:pos="9909"/>
      </w:tabs>
      <w:spacing w:before="360" w:line="240" w:lineRule="exact"/>
      <w:ind w:left="283"/>
    </w:pPr>
    <w:rPr>
      <w:b/>
      <w:bCs/>
      <w:caps/>
      <w:szCs w:val="34"/>
    </w:rPr>
  </w:style>
  <w:style w:type="paragraph" w:customStyle="1" w:styleId="Contents2">
    <w:name w:val="Contents 2"/>
    <w:basedOn w:val="Standard"/>
    <w:next w:val="Standard"/>
    <w:pPr>
      <w:tabs>
        <w:tab w:val="right" w:pos="9909"/>
      </w:tabs>
      <w:spacing w:before="120" w:line="240" w:lineRule="exact"/>
      <w:ind w:left="283"/>
    </w:pPr>
    <w:rPr>
      <w:b/>
      <w:bCs/>
      <w:szCs w:val="30"/>
    </w:rPr>
  </w:style>
  <w:style w:type="paragraph" w:customStyle="1" w:styleId="Contents3">
    <w:name w:val="Contents 3"/>
    <w:basedOn w:val="Standard"/>
    <w:next w:val="Standard"/>
    <w:pPr>
      <w:tabs>
        <w:tab w:val="right" w:leader="underscore" w:pos="9909"/>
      </w:tabs>
      <w:spacing w:before="120" w:line="240" w:lineRule="exact"/>
      <w:ind w:left="283"/>
    </w:pPr>
    <w:rPr>
      <w:sz w:val="16"/>
      <w:szCs w:val="26"/>
    </w:rPr>
  </w:style>
  <w:style w:type="paragraph" w:customStyle="1" w:styleId="Contents4">
    <w:name w:val="Contents 4"/>
    <w:basedOn w:val="Standard"/>
    <w:next w:val="Standard"/>
    <w:pPr>
      <w:tabs>
        <w:tab w:val="right" w:pos="10476"/>
      </w:tabs>
      <w:spacing w:before="119" w:line="238" w:lineRule="exact"/>
      <w:ind w:left="850"/>
    </w:pPr>
    <w:rPr>
      <w:sz w:val="16"/>
      <w:szCs w:val="24"/>
    </w:rPr>
  </w:style>
  <w:style w:type="paragraph" w:customStyle="1" w:styleId="Contents5">
    <w:name w:val="Contents 5"/>
    <w:basedOn w:val="Standard"/>
    <w:next w:val="Standard"/>
    <w:pPr>
      <w:ind w:left="720"/>
    </w:pPr>
    <w:rPr>
      <w:szCs w:val="24"/>
    </w:rPr>
  </w:style>
  <w:style w:type="paragraph" w:customStyle="1" w:styleId="Contents6">
    <w:name w:val="Contents 6"/>
    <w:basedOn w:val="Standard"/>
    <w:next w:val="Standard"/>
    <w:pPr>
      <w:ind w:left="960"/>
    </w:pPr>
    <w:rPr>
      <w:szCs w:val="24"/>
    </w:rPr>
  </w:style>
  <w:style w:type="paragraph" w:customStyle="1" w:styleId="Contents7">
    <w:name w:val="Contents 7"/>
    <w:basedOn w:val="Standard"/>
    <w:next w:val="Standard"/>
    <w:pPr>
      <w:ind w:left="1200"/>
    </w:pPr>
    <w:rPr>
      <w:szCs w:val="24"/>
    </w:rPr>
  </w:style>
  <w:style w:type="paragraph" w:customStyle="1" w:styleId="Contents8">
    <w:name w:val="Contents 8"/>
    <w:basedOn w:val="Standard"/>
    <w:next w:val="Standard"/>
    <w:pPr>
      <w:ind w:left="1440"/>
    </w:pPr>
    <w:rPr>
      <w:szCs w:val="24"/>
    </w:rPr>
  </w:style>
  <w:style w:type="paragraph" w:customStyle="1" w:styleId="Contents9">
    <w:name w:val="Contents 9"/>
    <w:basedOn w:val="Standard"/>
    <w:next w:val="Standard"/>
    <w:pPr>
      <w:ind w:left="1680"/>
    </w:pPr>
    <w:rPr>
      <w:szCs w:val="24"/>
    </w:rPr>
  </w:style>
  <w:style w:type="paragraph" w:customStyle="1" w:styleId="m-Titre1">
    <w:name w:val="m-Titre1"/>
    <w:basedOn w:val="Standard"/>
    <w:next w:val="m-TexteCourant"/>
    <w:pPr>
      <w:pageBreakBefore/>
      <w:spacing w:before="400" w:after="320"/>
      <w:outlineLvl w:val="0"/>
    </w:pPr>
    <w:rPr>
      <w:b/>
      <w:sz w:val="34"/>
    </w:rPr>
  </w:style>
  <w:style w:type="paragraph" w:customStyle="1" w:styleId="m-Titre2">
    <w:name w:val="m-Titre2"/>
    <w:basedOn w:val="Standard"/>
    <w:next w:val="m-TexteCourant"/>
    <w:pPr>
      <w:numPr>
        <w:ilvl w:val="1"/>
        <w:numId w:val="1"/>
      </w:numPr>
      <w:spacing w:before="400" w:after="320"/>
      <w:outlineLvl w:val="1"/>
    </w:pPr>
    <w:rPr>
      <w:b/>
      <w:color w:val="666666"/>
      <w:sz w:val="30"/>
    </w:rPr>
  </w:style>
  <w:style w:type="paragraph" w:customStyle="1" w:styleId="m-Titre3">
    <w:name w:val="m-Titre3"/>
    <w:basedOn w:val="Standard"/>
    <w:next w:val="m-TexteCourant"/>
    <w:pPr>
      <w:numPr>
        <w:ilvl w:val="2"/>
        <w:numId w:val="1"/>
      </w:numPr>
      <w:spacing w:before="400" w:after="320"/>
      <w:outlineLvl w:val="2"/>
    </w:pPr>
    <w:rPr>
      <w:b/>
      <w:i/>
      <w:sz w:val="26"/>
    </w:rPr>
  </w:style>
  <w:style w:type="paragraph" w:customStyle="1" w:styleId="m-Titre4">
    <w:name w:val="m-Titre4"/>
    <w:basedOn w:val="Standard"/>
    <w:next w:val="m-TexteCourant"/>
    <w:pPr>
      <w:numPr>
        <w:ilvl w:val="3"/>
        <w:numId w:val="1"/>
      </w:numPr>
      <w:spacing w:before="320" w:after="240"/>
      <w:ind w:left="851"/>
      <w:outlineLvl w:val="3"/>
    </w:pPr>
    <w:rPr>
      <w:b/>
      <w:i/>
      <w:sz w:val="22"/>
    </w:rPr>
  </w:style>
  <w:style w:type="paragraph" w:customStyle="1" w:styleId="m-Titre5">
    <w:name w:val="m-Titre5"/>
    <w:basedOn w:val="m-Titre4"/>
    <w:next w:val="m-TexteCourant"/>
    <w:pPr>
      <w:numPr>
        <w:ilvl w:val="0"/>
        <w:numId w:val="0"/>
      </w:numPr>
    </w:pPr>
    <w:rPr>
      <w:color w:val="666666"/>
    </w:rPr>
  </w:style>
  <w:style w:type="paragraph" w:customStyle="1" w:styleId="m-TexteCourantGras">
    <w:name w:val="m-TexteCourantGras"/>
    <w:basedOn w:val="Standard"/>
    <w:pPr>
      <w:widowControl/>
      <w:suppressAutoHyphens w:val="0"/>
      <w:autoSpaceDE w:val="0"/>
      <w:spacing w:line="260" w:lineRule="exact"/>
      <w:ind w:left="851"/>
      <w:jc w:val="both"/>
    </w:pPr>
    <w:rPr>
      <w:b/>
      <w:bCs/>
      <w:szCs w:val="18"/>
    </w:rPr>
  </w:style>
  <w:style w:type="paragraph" w:customStyle="1" w:styleId="m-TexteCourant">
    <w:name w:val="m-TexteCourant"/>
    <w:basedOn w:val="Standard"/>
    <w:pPr>
      <w:widowControl/>
      <w:suppressAutoHyphens w:val="0"/>
      <w:autoSpaceDE w:val="0"/>
      <w:spacing w:line="260" w:lineRule="exact"/>
      <w:ind w:left="851"/>
      <w:jc w:val="both"/>
    </w:pPr>
    <w:rPr>
      <w:szCs w:val="18"/>
    </w:rPr>
  </w:style>
  <w:style w:type="paragraph" w:customStyle="1" w:styleId="m-Sommaire">
    <w:name w:val="m-Sommaire"/>
    <w:basedOn w:val="Standard"/>
    <w:rPr>
      <w:b/>
      <w:i/>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ContentsHeading">
    <w:name w:val="Contents Heading"/>
    <w:basedOn w:val="Heading"/>
    <w:pPr>
      <w:suppressLineNumbers/>
    </w:pPr>
    <w:rPr>
      <w:b/>
      <w:bCs/>
      <w:sz w:val="40"/>
      <w:szCs w:val="32"/>
    </w:rPr>
  </w:style>
  <w:style w:type="paragraph" w:customStyle="1" w:styleId="m-listePuce">
    <w:name w:val="m-listePuce"/>
    <w:basedOn w:val="Standard"/>
    <w:pPr>
      <w:numPr>
        <w:numId w:val="3"/>
      </w:numPr>
      <w:spacing w:after="261"/>
      <w:jc w:val="both"/>
    </w:pPr>
  </w:style>
  <w:style w:type="paragraph" w:customStyle="1" w:styleId="m-listeNumerique">
    <w:name w:val="m-listeNumerique"/>
    <w:basedOn w:val="Standard"/>
    <w:pPr>
      <w:numPr>
        <w:numId w:val="2"/>
      </w:numPr>
      <w:spacing w:after="261"/>
      <w:jc w:val="both"/>
    </w:pPr>
  </w:style>
  <w:style w:type="paragraph" w:customStyle="1" w:styleId="cellule">
    <w:name w:val="cellule"/>
    <w:basedOn w:val="Standard"/>
    <w:pPr>
      <w:spacing w:after="60"/>
    </w:pPr>
  </w:style>
  <w:style w:type="paragraph" w:customStyle="1" w:styleId="m-service">
    <w:name w:val="m-service"/>
    <w:basedOn w:val="Standard"/>
    <w:pPr>
      <w:ind w:left="283"/>
    </w:pPr>
    <w:rPr>
      <w:color w:val="FFFFFF"/>
      <w:sz w:val="20"/>
    </w:rPr>
  </w:style>
  <w:style w:type="paragraph" w:customStyle="1" w:styleId="m-sitewebpagefin">
    <w:name w:val="m-sitewebpagefin"/>
    <w:basedOn w:val="m-SiteWeb"/>
    <w:pPr>
      <w:shd w:val="clear" w:color="auto" w:fill="66C530"/>
      <w:spacing w:before="0" w:after="0"/>
      <w:jc w:val="left"/>
    </w:pPr>
  </w:style>
  <w:style w:type="paragraph" w:customStyle="1" w:styleId="madressefin">
    <w:name w:val="m_adresse_fin"/>
    <w:basedOn w:val="m-TexteCourant"/>
    <w:pPr>
      <w:spacing w:line="240" w:lineRule="auto"/>
      <w:ind w:left="0"/>
      <w:jc w:val="left"/>
    </w:pPr>
    <w:rPr>
      <w:b/>
      <w:sz w:val="14"/>
    </w:rPr>
  </w:style>
  <w:style w:type="paragraph" w:customStyle="1" w:styleId="mAdresseMinistere">
    <w:name w:val="m_Adresse_Ministere"/>
    <w:basedOn w:val="m-AdresseWeb"/>
    <w:rPr>
      <w:sz w:val="19"/>
    </w:rPr>
  </w:style>
  <w:style w:type="paragraph" w:customStyle="1" w:styleId="Headinguser">
    <w:name w:val="Heading (user)"/>
    <w:basedOn w:val="Standard"/>
    <w:next w:val="Textbody"/>
    <w:pPr>
      <w:keepNext/>
      <w:spacing w:before="240" w:after="120"/>
    </w:pPr>
    <w:rPr>
      <w:rFonts w:ascii="Times New Roman" w:eastAsia="Arial Unicode MS" w:hAnsi="Times New Roman" w:cs="Tahoma"/>
      <w:sz w:val="28"/>
      <w:szCs w:val="28"/>
    </w:rPr>
  </w:style>
  <w:style w:type="paragraph" w:customStyle="1" w:styleId="Objetavecflche">
    <w:name w:val="Objet avec flèche"/>
    <w:basedOn w:val="Standard"/>
  </w:style>
  <w:style w:type="paragraph" w:customStyle="1" w:styleId="Objetavecombre">
    <w:name w:val="Objet avec ombre"/>
    <w:basedOn w:val="Standard"/>
  </w:style>
  <w:style w:type="paragraph" w:customStyle="1" w:styleId="Objetsansremplissage">
    <w:name w:val="Objet sans remplissage"/>
    <w:basedOn w:val="Standard"/>
  </w:style>
  <w:style w:type="paragraph" w:customStyle="1" w:styleId="Text">
    <w:name w:val="Text"/>
    <w:basedOn w:val="Lgende"/>
  </w:style>
  <w:style w:type="paragraph" w:customStyle="1" w:styleId="Corpsdetextejustifi">
    <w:name w:val="Corps de texte justifié"/>
    <w:basedOn w:val="Standard"/>
  </w:style>
  <w:style w:type="paragraph" w:customStyle="1" w:styleId="Firstlineindent">
    <w:name w:val="First line indent"/>
    <w:basedOn w:val="Textbody"/>
    <w:pPr>
      <w:ind w:firstLine="283"/>
    </w:pPr>
  </w:style>
  <w:style w:type="paragraph" w:customStyle="1" w:styleId="Titre30">
    <w:name w:val="Titre3"/>
    <w:basedOn w:val="Standard"/>
  </w:style>
  <w:style w:type="paragraph" w:customStyle="1" w:styleId="Titre4">
    <w:name w:val="Titre4"/>
    <w:basedOn w:val="Standard"/>
    <w:pPr>
      <w:jc w:val="center"/>
    </w:pPr>
  </w:style>
  <w:style w:type="paragraph" w:customStyle="1" w:styleId="Titre5">
    <w:name w:val="Titre5"/>
    <w:basedOn w:val="Standard"/>
    <w:pPr>
      <w:spacing w:before="57" w:after="57"/>
      <w:ind w:right="113"/>
      <w:jc w:val="center"/>
    </w:pPr>
  </w:style>
  <w:style w:type="paragraph" w:customStyle="1" w:styleId="Titre10">
    <w:name w:val="Titre1"/>
    <w:basedOn w:val="Standard"/>
    <w:pPr>
      <w:spacing w:before="238" w:after="119"/>
    </w:pPr>
  </w:style>
  <w:style w:type="paragraph" w:customStyle="1" w:styleId="Titre20">
    <w:name w:val="Titre2"/>
    <w:basedOn w:val="Standard"/>
    <w:pPr>
      <w:spacing w:before="238" w:after="119"/>
    </w:pPr>
  </w:style>
  <w:style w:type="paragraph" w:customStyle="1" w:styleId="Lignedecote">
    <w:name w:val="Ligne de cote"/>
    <w:basedOn w:val="Standard"/>
  </w:style>
  <w:style w:type="paragraph" w:customStyle="1" w:styleId="StandardLTGliederung1">
    <w:name w:val="Standard~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SimSun" w:hAnsi="SimSun" w:cs="SimSun"/>
      <w:b/>
      <w:bCs/>
      <w:color w:val="000000"/>
      <w:sz w:val="40"/>
      <w:szCs w:val="40"/>
    </w:rPr>
  </w:style>
  <w:style w:type="paragraph" w:customStyle="1" w:styleId="StandardLTGliederung2">
    <w:name w:val="Standard~LT~Gliederung 2"/>
    <w:basedOn w:val="Standard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StandardLTGliederung3">
    <w:name w:val="Standard~LT~Gliederung 3"/>
    <w:basedOn w:val="Standard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StandardLTGliederung4">
    <w:name w:val="Standard~LT~Gliederung 4"/>
    <w:basedOn w:val="Standard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StandardLTGliederung5">
    <w:name w:val="Standard~LT~Gliederung 5"/>
    <w:basedOn w:val="Standard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b/>
      <w:bCs/>
      <w:color w:val="4C4C4C"/>
      <w:sz w:val="100"/>
      <w:szCs w:val="100"/>
    </w:rPr>
  </w:style>
  <w:style w:type="paragraph" w:customStyle="1" w:styleId="StandardLTUntertitel">
    <w:name w:val="Standard~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StandardLTNotizen">
    <w:name w:val="Standard~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StandardLTHintergrundobjekte">
    <w:name w:val="Standard~LT~Hintergrundobjekt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color w:val="000000"/>
      <w:sz w:val="36"/>
      <w:szCs w:val="36"/>
    </w:rPr>
  </w:style>
  <w:style w:type="paragraph" w:customStyle="1" w:styleId="StandardLTHintergrund">
    <w:name w:val="Standard~LT~Hintergrund"/>
    <w:pPr>
      <w:autoSpaceDE w:val="0"/>
      <w:jc w:val="center"/>
    </w:pPr>
  </w:style>
  <w:style w:type="paragraph" w:customStyle="1" w:styleId="default">
    <w:name w:val="default"/>
    <w:pPr>
      <w:autoSpaceDE w:val="0"/>
      <w:spacing w:line="200" w:lineRule="atLeast"/>
    </w:pPr>
    <w:rPr>
      <w:rFonts w:ascii="Mangal" w:eastAsia="Mangal" w:hAnsi="Mangal"/>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re">
    <w:name w:val="WW-Titr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styleId="Sous-titre">
    <w:name w:val="Subtitle"/>
    <w:basedOn w:val="Heading"/>
    <w:next w:val="Textbody"/>
    <w:pPr>
      <w:jc w:val="center"/>
    </w:pPr>
    <w:rPr>
      <w:i/>
      <w:iCs/>
    </w:rPr>
  </w:style>
  <w:style w:type="paragraph" w:customStyle="1" w:styleId="Objetsdarrire-plan">
    <w:name w:val="Objets d'arrière-plan"/>
    <w:pPr>
      <w:autoSpaceDE w:val="0"/>
    </w:pPr>
  </w:style>
  <w:style w:type="paragraph" w:customStyle="1" w:styleId="Arrire-plan">
    <w:name w:val="Arrière-plan"/>
    <w:pPr>
      <w:autoSpaceDE w:val="0"/>
      <w:jc w:val="center"/>
    </w:pPr>
  </w:style>
  <w:style w:type="paragraph" w:customStyle="1" w:styleId="Notes">
    <w:name w:val="Notes"/>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Plan1">
    <w:name w:val="Plan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Plan2">
    <w:name w:val="Plan 2"/>
    <w:basedOn w:val="Plan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Plan3">
    <w:name w:val="Plan 3"/>
    <w:basedOn w:val="Plan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Plan4">
    <w:name w:val="Plan 4"/>
    <w:basedOn w:val="Plan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Plan5">
    <w:name w:val="Plan 5"/>
    <w:basedOn w:val="Plan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Titre1LTGliederung1">
    <w:name w:val="Titre1~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Titre1LTGliederung2">
    <w:name w:val="Titre1~LT~Gliederung 2"/>
    <w:basedOn w:val="Titre1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Titre1LTGliederung3">
    <w:name w:val="Titre1~LT~Gliederung 3"/>
    <w:basedOn w:val="Titre1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Titre1LTGliederung4">
    <w:name w:val="Titre1~LT~Gliederung 4"/>
    <w:basedOn w:val="Titre1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Titre1LTGliederung5">
    <w:name w:val="Titre1~LT~Gliederung 5"/>
    <w:basedOn w:val="Titre1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1LTGliederung6">
    <w:name w:val="Titre1~LT~Gliederung 6"/>
    <w:basedOn w:val="Titre1LTGliederung5"/>
  </w:style>
  <w:style w:type="paragraph" w:customStyle="1" w:styleId="Titre1LTGliederung7">
    <w:name w:val="Titre1~LT~Gliederung 7"/>
    <w:basedOn w:val="Titre1LTGliederung6"/>
  </w:style>
  <w:style w:type="paragraph" w:customStyle="1" w:styleId="Titre1LTGliederung8">
    <w:name w:val="Titre1~LT~Gliederung 8"/>
    <w:basedOn w:val="Titre1LTGliederung7"/>
  </w:style>
  <w:style w:type="paragraph" w:customStyle="1" w:styleId="Titre1LTGliederung9">
    <w:name w:val="Titre1~LT~Gliederung 9"/>
    <w:basedOn w:val="Titre1LTGliederung8"/>
  </w:style>
  <w:style w:type="paragraph" w:customStyle="1" w:styleId="Titre1LTTitel">
    <w:name w:val="Titre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customStyle="1" w:styleId="Titre1LTUntertitel">
    <w:name w:val="Titre1~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Lucida Sans Unicode" w:eastAsia="Lucida Sans Unicode" w:hAnsi="Lucida Sans Unicode" w:cs="Lucida Sans Unicode"/>
      <w:color w:val="000000"/>
      <w:sz w:val="64"/>
      <w:szCs w:val="64"/>
    </w:rPr>
  </w:style>
  <w:style w:type="paragraph" w:customStyle="1" w:styleId="Titre1LTNotizen">
    <w:name w:val="Titre1~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1LTHintergrundobjekte">
    <w:name w:val="Titre1~LT~Hintergrundobjekte"/>
    <w:pPr>
      <w:autoSpaceDE w:val="0"/>
    </w:pPr>
  </w:style>
  <w:style w:type="paragraph" w:customStyle="1" w:styleId="Titre1LTHintergrund">
    <w:name w:val="Titre1~LT~Hintergrund"/>
    <w:pPr>
      <w:autoSpaceDE w:val="0"/>
      <w:jc w:val="center"/>
    </w:pPr>
  </w:style>
  <w:style w:type="paragraph" w:customStyle="1" w:styleId="Titre2LTGliederung1">
    <w:name w:val="Titre2~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2" w:line="220" w:lineRule="auto"/>
      <w:ind w:left="540" w:hanging="540"/>
      <w:jc w:val="center"/>
    </w:pPr>
    <w:rPr>
      <w:rFonts w:ascii="SimSun" w:hAnsi="SimSun" w:cs="SimSun"/>
      <w:b/>
      <w:bCs/>
      <w:color w:val="000000"/>
      <w:sz w:val="40"/>
      <w:szCs w:val="40"/>
    </w:rPr>
  </w:style>
  <w:style w:type="paragraph" w:customStyle="1" w:styleId="Titre2LTGliederung2">
    <w:name w:val="Titre2~LT~Gliederung 2"/>
    <w:basedOn w:val="Titre2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Titre2LTGliederung3">
    <w:name w:val="Titre2~LT~Gliederung 3"/>
    <w:basedOn w:val="Titre2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Titre2LTGliederung4">
    <w:name w:val="Titre2~LT~Gliederung 4"/>
    <w:basedOn w:val="Titre2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Titre2LTGliederung5">
    <w:name w:val="Titre2~LT~Gliederung 5"/>
    <w:basedOn w:val="Titre2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2LTGliederung6">
    <w:name w:val="Titre2~LT~Gliederung 6"/>
    <w:basedOn w:val="Titre2LTGliederung5"/>
  </w:style>
  <w:style w:type="paragraph" w:customStyle="1" w:styleId="Titre2LTGliederung7">
    <w:name w:val="Titre2~LT~Gliederung 7"/>
    <w:basedOn w:val="Titre2LTGliederung6"/>
  </w:style>
  <w:style w:type="paragraph" w:customStyle="1" w:styleId="Titre2LTGliederung8">
    <w:name w:val="Titre2~LT~Gliederung 8"/>
    <w:basedOn w:val="Titre2LTGliederung7"/>
  </w:style>
  <w:style w:type="paragraph" w:customStyle="1" w:styleId="Titre2LTGliederung9">
    <w:name w:val="Titre2~LT~Gliederung 9"/>
    <w:basedOn w:val="Titre2LTGliederung8"/>
  </w:style>
  <w:style w:type="paragraph" w:customStyle="1" w:styleId="Titre2LTTitel">
    <w:name w:val="Titre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SimSun" w:hAnsi="SimSun" w:cs="SimSun"/>
      <w:color w:val="000000"/>
      <w:sz w:val="88"/>
      <w:szCs w:val="88"/>
    </w:rPr>
  </w:style>
  <w:style w:type="paragraph" w:customStyle="1" w:styleId="Titre2LTUntertitel">
    <w:name w:val="Titre2~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Titre2LTNotizen">
    <w:name w:val="Titre2~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2LTHintergrundobjekte">
    <w:name w:val="Titre2~LT~Hintergrundobjekte"/>
    <w:pPr>
      <w:autoSpaceDE w:val="0"/>
    </w:pPr>
  </w:style>
  <w:style w:type="paragraph" w:customStyle="1" w:styleId="Titre2LTHintergrund">
    <w:name w:val="Titre2~LT~Hintergrund"/>
    <w:pPr>
      <w:autoSpaceDE w:val="0"/>
      <w:jc w:val="center"/>
    </w:pPr>
  </w:style>
  <w:style w:type="paragraph" w:styleId="NormalWeb">
    <w:name w:val="Normal (Web)"/>
    <w:basedOn w:val="Standard"/>
    <w:pPr>
      <w:spacing w:before="280" w:after="119"/>
    </w:pPr>
    <w:rPr>
      <w:rFonts w:ascii="Arial Unicode MS" w:eastAsia="Arial Unicode MS" w:hAnsi="Arial Unicode MS" w:cs="Arial Unicode MS"/>
    </w:rPr>
  </w:style>
  <w:style w:type="paragraph" w:styleId="Paragraphedeliste">
    <w:name w:val="List Paragraph"/>
    <w:basedOn w:val="Standard"/>
    <w:pPr>
      <w:ind w:left="708"/>
    </w:pPr>
  </w:style>
  <w:style w:type="paragraph" w:styleId="Corpsdetexte2">
    <w:name w:val="Body Text 2"/>
    <w:basedOn w:val="Standard"/>
    <w:pPr>
      <w:spacing w:after="120" w:line="480" w:lineRule="auto"/>
    </w:pPr>
  </w:style>
  <w:style w:type="paragraph" w:styleId="Corpsdetexte3">
    <w:name w:val="Body Text 3"/>
    <w:basedOn w:val="Standard"/>
    <w:pPr>
      <w:suppressAutoHyphens w:val="0"/>
      <w:jc w:val="center"/>
    </w:pPr>
  </w:style>
  <w:style w:type="paragraph" w:customStyle="1" w:styleId="Corpsdetexte21">
    <w:name w:val="Corps de texte 21"/>
    <w:basedOn w:val="Standard"/>
    <w:pPr>
      <w:jc w:val="both"/>
    </w:pPr>
  </w:style>
  <w:style w:type="paragraph" w:customStyle="1" w:styleId="Footnote">
    <w:name w:val="Footnote"/>
    <w:basedOn w:val="Standard"/>
    <w:pPr>
      <w:suppressLineNumbers/>
      <w:ind w:left="283" w:hanging="283"/>
    </w:pPr>
    <w:rPr>
      <w:sz w:val="20"/>
    </w:rPr>
  </w:style>
  <w:style w:type="paragraph" w:customStyle="1" w:styleId="Table">
    <w:name w:val="Table"/>
    <w:basedOn w:val="Lgende"/>
  </w:style>
  <w:style w:type="paragraph" w:styleId="Titre">
    <w:name w:val="Title"/>
    <w:basedOn w:val="Heading"/>
    <w:next w:val="Textbody"/>
    <w:pPr>
      <w:jc w:val="center"/>
    </w:pPr>
    <w:rPr>
      <w:b/>
      <w:bCs/>
      <w:sz w:val="36"/>
      <w:szCs w:val="36"/>
    </w:rPr>
  </w:style>
  <w:style w:type="paragraph" w:customStyle="1" w:styleId="Quotations">
    <w:name w:val="Quotations"/>
    <w:basedOn w:val="Standard"/>
    <w:pPr>
      <w:spacing w:after="283"/>
      <w:ind w:left="567" w:right="567"/>
    </w:pPr>
  </w:style>
  <w:style w:type="paragraph" w:customStyle="1" w:styleId="Objetsansremplissageetsansligne">
    <w:name w:val="Objet sans remplissage et sans ligne"/>
    <w:pPr>
      <w:widowControl/>
    </w:pPr>
    <w:rPr>
      <w:rFonts w:ascii="Times New Roman" w:eastAsia="Tahoma" w:hAnsi="Times New Roman" w:cs="Aria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3z0">
    <w:name w:val="WW8Num3z0"/>
    <w:rPr>
      <w:rFonts w:ascii="Times New Roman" w:hAnsi="Times New Roman" w:cs="Times New Roman"/>
      <w:sz w:val="20"/>
    </w:rPr>
  </w:style>
  <w:style w:type="character" w:customStyle="1" w:styleId="WW8Num4z0">
    <w:name w:val="WW8Num4z0"/>
    <w:rPr>
      <w:rFonts w:ascii="Symbol" w:hAnsi="Symbol" w:cs="Symbol"/>
    </w:rPr>
  </w:style>
  <w:style w:type="character" w:customStyle="1" w:styleId="WW8Num20z0">
    <w:name w:val="WW8Num20z0"/>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Times New Roman"/>
    </w:rPr>
  </w:style>
  <w:style w:type="character" w:customStyle="1" w:styleId="WW8Num25z3">
    <w:name w:val="WW8Num25z3"/>
    <w:rPr>
      <w:rFonts w:ascii="Symbol" w:hAnsi="Symbol" w:cs="Symbol"/>
    </w:rPr>
  </w:style>
  <w:style w:type="character" w:styleId="Appelnotedebasdep">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numbering" w:customStyle="1" w:styleId="Numbering1">
    <w:name w:val="Numbering 1"/>
    <w:basedOn w:val="Aucuneliste"/>
    <w:pPr>
      <w:numPr>
        <w:numId w:val="2"/>
      </w:numPr>
    </w:pPr>
  </w:style>
  <w:style w:type="numbering" w:customStyle="1" w:styleId="List1">
    <w:name w:val="List 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0">
    <w:name w:val="WW8Num20"/>
    <w:basedOn w:val="Aucuneliste"/>
    <w:pPr>
      <w:numPr>
        <w:numId w:val="6"/>
      </w:numPr>
    </w:pPr>
  </w:style>
  <w:style w:type="numbering" w:customStyle="1" w:styleId="WW8Num25">
    <w:name w:val="WW8Num25"/>
    <w:basedOn w:val="Aucuneliste"/>
    <w:pPr>
      <w:numPr>
        <w:numId w:val="7"/>
      </w:numPr>
    </w:pPr>
  </w:style>
  <w:style w:type="character" w:customStyle="1" w:styleId="WW8Num1z1">
    <w:name w:val="WW8Num1z1"/>
    <w:rsid w:val="00AE284F"/>
  </w:style>
  <w:style w:type="character" w:styleId="Lienhypertexte">
    <w:name w:val="Hyperlink"/>
    <w:basedOn w:val="Policepardfaut"/>
    <w:rsid w:val="00AE284F"/>
  </w:style>
  <w:style w:type="paragraph" w:customStyle="1" w:styleId="Contenudetableau">
    <w:name w:val="Contenu de tableau"/>
    <w:basedOn w:val="Normal"/>
    <w:rsid w:val="00AE284F"/>
    <w:pPr>
      <w:suppressLineNumbers/>
      <w:autoSpaceDN/>
      <w:spacing w:line="100" w:lineRule="atLeast"/>
    </w:pPr>
    <w:rPr>
      <w:rFonts w:ascii="Times New Roman" w:eastAsia="Times New Roman" w:hAnsi="Times New Roman" w:cs="Times New Roman"/>
      <w:kern w:val="0"/>
      <w:sz w:val="20"/>
      <w:szCs w:val="20"/>
      <w:lang w:eastAsia="fr-FR" w:bidi="ar-SA"/>
    </w:rPr>
  </w:style>
  <w:style w:type="character" w:styleId="Emphaseintense">
    <w:name w:val="Intense Emphasis"/>
    <w:basedOn w:val="Policepardfaut"/>
    <w:uiPriority w:val="21"/>
    <w:qFormat/>
    <w:rsid w:val="001257CA"/>
    <w:rPr>
      <w:b w:val="0"/>
      <w:bCs/>
      <w:i/>
      <w:iCs/>
      <w:color w:val="4F81BD" w:themeColor="accent1"/>
      <w:sz w:val="20"/>
    </w:rPr>
  </w:style>
  <w:style w:type="character" w:styleId="lev">
    <w:name w:val="Strong"/>
    <w:basedOn w:val="Policepardfaut"/>
    <w:uiPriority w:val="22"/>
    <w:qFormat/>
    <w:rsid w:val="00065829"/>
    <w:rPr>
      <w:b/>
      <w:bCs/>
    </w:rPr>
  </w:style>
  <w:style w:type="paragraph" w:styleId="Corpsdetexte">
    <w:name w:val="Body Text"/>
    <w:basedOn w:val="Normal"/>
    <w:link w:val="CorpsdetexteCar"/>
    <w:uiPriority w:val="99"/>
    <w:unhideWhenUsed/>
    <w:rsid w:val="0035538F"/>
    <w:pPr>
      <w:spacing w:after="120"/>
    </w:pPr>
    <w:rPr>
      <w:szCs w:val="21"/>
    </w:rPr>
  </w:style>
  <w:style w:type="character" w:customStyle="1" w:styleId="CorpsdetexteCar">
    <w:name w:val="Corps de texte Car"/>
    <w:basedOn w:val="Policepardfaut"/>
    <w:link w:val="Corpsdetexte"/>
    <w:uiPriority w:val="99"/>
    <w:rsid w:val="0035538F"/>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Standard"/>
    <w:next w:val="Standard"/>
    <w:autoRedefine/>
    <w:rsid w:val="00591744"/>
    <w:pPr>
      <w:keepNext/>
      <w:pBdr>
        <w:left w:val="single" w:sz="36" w:space="8" w:color="E85181"/>
      </w:pBdr>
      <w:shd w:val="clear" w:color="auto" w:fill="FFFFFF"/>
      <w:spacing w:before="240" w:after="60"/>
      <w:outlineLvl w:val="0"/>
    </w:pPr>
    <w:rPr>
      <w:rFonts w:ascii="Arial" w:hAnsi="Arial" w:cs="Arial"/>
      <w:bCs/>
      <w:sz w:val="18"/>
      <w:szCs w:val="18"/>
    </w:rPr>
  </w:style>
  <w:style w:type="paragraph" w:styleId="Titre2">
    <w:name w:val="heading 2"/>
    <w:basedOn w:val="Standard"/>
    <w:next w:val="Standard"/>
    <w:autoRedefine/>
    <w:pPr>
      <w:keepNext/>
      <w:outlineLvl w:val="1"/>
    </w:pPr>
    <w:rPr>
      <w:rFonts w:ascii="Arial" w:hAnsi="Arial" w:cs="Arial"/>
      <w:b/>
      <w:bCs/>
      <w:i/>
      <w:iCs/>
      <w:sz w:val="20"/>
    </w:rPr>
  </w:style>
  <w:style w:type="paragraph" w:styleId="Titre3">
    <w:name w:val="heading 3"/>
    <w:basedOn w:val="Standard"/>
    <w:next w:val="Standard"/>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rPr>
      <w:rFonts w:eastAsia="Times New Roman" w:cs="Times New Roman"/>
      <w:color w:val="000000"/>
      <w:szCs w:val="20"/>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13"/>
      <w:jc w:val="both"/>
    </w:pPr>
    <w:rPr>
      <w:sz w:val="20"/>
    </w:rPr>
  </w:style>
  <w:style w:type="paragraph" w:styleId="Liste">
    <w:name w:val="List"/>
    <w:basedOn w:val="Textbody"/>
    <w:rPr>
      <w:rFonts w:cs="Tahoma"/>
      <w:sz w:val="24"/>
    </w:rPr>
  </w:style>
  <w:style w:type="paragraph" w:styleId="Lgende">
    <w:name w:val="caption"/>
    <w:basedOn w:val="Standard"/>
    <w:pPr>
      <w:spacing w:before="120" w:after="120"/>
    </w:pPr>
    <w:rPr>
      <w:rFonts w:ascii="Times New Roman" w:hAnsi="Times New Roman" w:cs="Mangal"/>
      <w:i/>
      <w:iCs/>
    </w:rPr>
  </w:style>
  <w:style w:type="paragraph" w:customStyle="1" w:styleId="Index">
    <w:name w:val="Index"/>
    <w:basedOn w:val="Standard"/>
    <w:pPr>
      <w:suppressLineNumbers/>
    </w:pPr>
    <w:rPr>
      <w:rFonts w:cs="Tahoma"/>
    </w:rPr>
  </w:style>
  <w:style w:type="paragraph" w:styleId="En-tte">
    <w:name w:val="header"/>
    <w:basedOn w:val="Standard"/>
    <w:pPr>
      <w:tabs>
        <w:tab w:val="center" w:pos="4536"/>
        <w:tab w:val="right" w:pos="9072"/>
      </w:tabs>
    </w:pPr>
  </w:style>
  <w:style w:type="paragraph" w:customStyle="1" w:styleId="m-Rapports">
    <w:name w:val="m-Rapports"/>
    <w:basedOn w:val="Standard"/>
    <w:pPr>
      <w:ind w:left="57"/>
    </w:pPr>
    <w:rPr>
      <w:b/>
      <w:caps/>
      <w:color w:val="FFFFFF"/>
      <w:sz w:val="30"/>
    </w:rPr>
  </w:style>
  <w:style w:type="paragraph" w:customStyle="1" w:styleId="m-DateRapports">
    <w:name w:val="m-DateRapports"/>
    <w:basedOn w:val="Standard"/>
    <w:pPr>
      <w:spacing w:after="3118"/>
      <w:ind w:left="57"/>
      <w:textAlignment w:val="center"/>
    </w:pPr>
    <w:rPr>
      <w:i/>
      <w:color w:val="FFFFFF"/>
      <w:sz w:val="22"/>
    </w:rPr>
  </w:style>
  <w:style w:type="paragraph" w:customStyle="1" w:styleId="m-NomDirection">
    <w:name w:val="m-NomDirection"/>
    <w:basedOn w:val="Standard"/>
    <w:pPr>
      <w:spacing w:line="220" w:lineRule="exact"/>
      <w:ind w:left="57"/>
    </w:pPr>
    <w:rPr>
      <w:i/>
      <w:color w:val="FFFFFF"/>
      <w:sz w:val="18"/>
    </w:rPr>
  </w:style>
  <w:style w:type="paragraph" w:customStyle="1" w:styleId="m-TitreRapport">
    <w:name w:val="m-TitreRapport"/>
    <w:basedOn w:val="Standard"/>
    <w:pPr>
      <w:jc w:val="right"/>
    </w:pPr>
    <w:rPr>
      <w:b/>
      <w:i/>
      <w:color w:val="78B41E"/>
      <w:sz w:val="62"/>
    </w:rPr>
  </w:style>
  <w:style w:type="paragraph" w:customStyle="1" w:styleId="m-SousTitreRapport">
    <w:name w:val="m-SousTitreRapport"/>
    <w:basedOn w:val="Standard"/>
    <w:pPr>
      <w:spacing w:line="540" w:lineRule="exact"/>
      <w:jc w:val="right"/>
    </w:pPr>
    <w:rPr>
      <w:b/>
      <w:i/>
      <w:color w:val="auto"/>
      <w:sz w:val="50"/>
    </w:rPr>
  </w:style>
  <w:style w:type="paragraph" w:customStyle="1" w:styleId="m-AdresseWeb">
    <w:name w:val="m-Adresse_Web"/>
    <w:basedOn w:val="Standard"/>
    <w:next w:val="Standard"/>
    <w:pPr>
      <w:jc w:val="right"/>
    </w:pPr>
    <w:rPr>
      <w:color w:val="FFFFFF"/>
      <w:sz w:val="20"/>
    </w:rPr>
  </w:style>
  <w:style w:type="paragraph" w:customStyle="1" w:styleId="m-SiteWeb">
    <w:name w:val="m-SiteWeb"/>
    <w:basedOn w:val="Standard"/>
    <w:pPr>
      <w:spacing w:before="113" w:after="113"/>
      <w:jc w:val="right"/>
    </w:pPr>
    <w:rPr>
      <w:i/>
      <w:color w:val="FFFFFF"/>
      <w:sz w:val="15"/>
    </w:rPr>
  </w:style>
  <w:style w:type="paragraph" w:styleId="Pieddepage">
    <w:name w:val="footer"/>
    <w:basedOn w:val="Standard"/>
    <w:pPr>
      <w:tabs>
        <w:tab w:val="center" w:pos="4536"/>
        <w:tab w:val="right" w:pos="9072"/>
      </w:tabs>
    </w:pPr>
  </w:style>
  <w:style w:type="paragraph" w:customStyle="1" w:styleId="m-EntetePiedDePage">
    <w:name w:val="m-EntetePiedDePage"/>
    <w:basedOn w:val="En-tte"/>
    <w:pPr>
      <w:tabs>
        <w:tab w:val="clear" w:pos="9072"/>
        <w:tab w:val="right" w:pos="10772"/>
      </w:tabs>
    </w:pPr>
    <w:rPr>
      <w:sz w:val="20"/>
    </w:rPr>
  </w:style>
  <w:style w:type="paragraph" w:customStyle="1" w:styleId="m-HistoriqueVersions">
    <w:name w:val="m-HistoriqueVersions"/>
    <w:basedOn w:val="Standard"/>
    <w:pPr>
      <w:spacing w:after="120"/>
    </w:pPr>
    <w:rPr>
      <w:b/>
      <w:sz w:val="28"/>
    </w:rPr>
  </w:style>
  <w:style w:type="paragraph" w:customStyle="1" w:styleId="m-TitreColonnes">
    <w:name w:val="m-TitreColonnes"/>
    <w:basedOn w:val="Standard"/>
    <w:pPr>
      <w:shd w:val="clear" w:color="auto" w:fill="D9D9D9"/>
      <w:jc w:val="center"/>
    </w:pPr>
    <w:rPr>
      <w:sz w:val="18"/>
    </w:rPr>
  </w:style>
  <w:style w:type="paragraph" w:customStyle="1" w:styleId="m-TelFaxHttp">
    <w:name w:val="m-TelFaxHttp"/>
    <w:basedOn w:val="Standard"/>
    <w:pPr>
      <w:spacing w:before="40" w:after="40"/>
    </w:pPr>
    <w:rPr>
      <w:i/>
      <w:sz w:val="18"/>
    </w:rPr>
  </w:style>
  <w:style w:type="paragraph" w:customStyle="1" w:styleId="m-SuiviPar">
    <w:name w:val="m-SuiviPar"/>
    <w:basedOn w:val="m-TitreColonnes"/>
    <w:pPr>
      <w:jc w:val="left"/>
    </w:pPr>
  </w:style>
  <w:style w:type="paragraph" w:customStyle="1" w:styleId="Contents1">
    <w:name w:val="Contents 1"/>
    <w:basedOn w:val="Standard"/>
    <w:next w:val="Standard"/>
    <w:pPr>
      <w:tabs>
        <w:tab w:val="right" w:pos="9909"/>
      </w:tabs>
      <w:spacing w:before="360" w:line="240" w:lineRule="exact"/>
      <w:ind w:left="283"/>
    </w:pPr>
    <w:rPr>
      <w:b/>
      <w:bCs/>
      <w:caps/>
      <w:szCs w:val="34"/>
    </w:rPr>
  </w:style>
  <w:style w:type="paragraph" w:customStyle="1" w:styleId="Contents2">
    <w:name w:val="Contents 2"/>
    <w:basedOn w:val="Standard"/>
    <w:next w:val="Standard"/>
    <w:pPr>
      <w:tabs>
        <w:tab w:val="right" w:pos="9909"/>
      </w:tabs>
      <w:spacing w:before="120" w:line="240" w:lineRule="exact"/>
      <w:ind w:left="283"/>
    </w:pPr>
    <w:rPr>
      <w:b/>
      <w:bCs/>
      <w:szCs w:val="30"/>
    </w:rPr>
  </w:style>
  <w:style w:type="paragraph" w:customStyle="1" w:styleId="Contents3">
    <w:name w:val="Contents 3"/>
    <w:basedOn w:val="Standard"/>
    <w:next w:val="Standard"/>
    <w:pPr>
      <w:tabs>
        <w:tab w:val="right" w:leader="underscore" w:pos="9909"/>
      </w:tabs>
      <w:spacing w:before="120" w:line="240" w:lineRule="exact"/>
      <w:ind w:left="283"/>
    </w:pPr>
    <w:rPr>
      <w:sz w:val="16"/>
      <w:szCs w:val="26"/>
    </w:rPr>
  </w:style>
  <w:style w:type="paragraph" w:customStyle="1" w:styleId="Contents4">
    <w:name w:val="Contents 4"/>
    <w:basedOn w:val="Standard"/>
    <w:next w:val="Standard"/>
    <w:pPr>
      <w:tabs>
        <w:tab w:val="right" w:pos="10476"/>
      </w:tabs>
      <w:spacing w:before="119" w:line="238" w:lineRule="exact"/>
      <w:ind w:left="850"/>
    </w:pPr>
    <w:rPr>
      <w:sz w:val="16"/>
      <w:szCs w:val="24"/>
    </w:rPr>
  </w:style>
  <w:style w:type="paragraph" w:customStyle="1" w:styleId="Contents5">
    <w:name w:val="Contents 5"/>
    <w:basedOn w:val="Standard"/>
    <w:next w:val="Standard"/>
    <w:pPr>
      <w:ind w:left="720"/>
    </w:pPr>
    <w:rPr>
      <w:szCs w:val="24"/>
    </w:rPr>
  </w:style>
  <w:style w:type="paragraph" w:customStyle="1" w:styleId="Contents6">
    <w:name w:val="Contents 6"/>
    <w:basedOn w:val="Standard"/>
    <w:next w:val="Standard"/>
    <w:pPr>
      <w:ind w:left="960"/>
    </w:pPr>
    <w:rPr>
      <w:szCs w:val="24"/>
    </w:rPr>
  </w:style>
  <w:style w:type="paragraph" w:customStyle="1" w:styleId="Contents7">
    <w:name w:val="Contents 7"/>
    <w:basedOn w:val="Standard"/>
    <w:next w:val="Standard"/>
    <w:pPr>
      <w:ind w:left="1200"/>
    </w:pPr>
    <w:rPr>
      <w:szCs w:val="24"/>
    </w:rPr>
  </w:style>
  <w:style w:type="paragraph" w:customStyle="1" w:styleId="Contents8">
    <w:name w:val="Contents 8"/>
    <w:basedOn w:val="Standard"/>
    <w:next w:val="Standard"/>
    <w:pPr>
      <w:ind w:left="1440"/>
    </w:pPr>
    <w:rPr>
      <w:szCs w:val="24"/>
    </w:rPr>
  </w:style>
  <w:style w:type="paragraph" w:customStyle="1" w:styleId="Contents9">
    <w:name w:val="Contents 9"/>
    <w:basedOn w:val="Standard"/>
    <w:next w:val="Standard"/>
    <w:pPr>
      <w:ind w:left="1680"/>
    </w:pPr>
    <w:rPr>
      <w:szCs w:val="24"/>
    </w:rPr>
  </w:style>
  <w:style w:type="paragraph" w:customStyle="1" w:styleId="m-Titre1">
    <w:name w:val="m-Titre1"/>
    <w:basedOn w:val="Standard"/>
    <w:next w:val="m-TexteCourant"/>
    <w:pPr>
      <w:pageBreakBefore/>
      <w:spacing w:before="400" w:after="320"/>
      <w:outlineLvl w:val="0"/>
    </w:pPr>
    <w:rPr>
      <w:b/>
      <w:sz w:val="34"/>
    </w:rPr>
  </w:style>
  <w:style w:type="paragraph" w:customStyle="1" w:styleId="m-Titre2">
    <w:name w:val="m-Titre2"/>
    <w:basedOn w:val="Standard"/>
    <w:next w:val="m-TexteCourant"/>
    <w:pPr>
      <w:numPr>
        <w:ilvl w:val="1"/>
        <w:numId w:val="1"/>
      </w:numPr>
      <w:spacing w:before="400" w:after="320"/>
      <w:outlineLvl w:val="1"/>
    </w:pPr>
    <w:rPr>
      <w:b/>
      <w:color w:val="666666"/>
      <w:sz w:val="30"/>
    </w:rPr>
  </w:style>
  <w:style w:type="paragraph" w:customStyle="1" w:styleId="m-Titre3">
    <w:name w:val="m-Titre3"/>
    <w:basedOn w:val="Standard"/>
    <w:next w:val="m-TexteCourant"/>
    <w:pPr>
      <w:numPr>
        <w:ilvl w:val="2"/>
        <w:numId w:val="1"/>
      </w:numPr>
      <w:spacing w:before="400" w:after="320"/>
      <w:outlineLvl w:val="2"/>
    </w:pPr>
    <w:rPr>
      <w:b/>
      <w:i/>
      <w:sz w:val="26"/>
    </w:rPr>
  </w:style>
  <w:style w:type="paragraph" w:customStyle="1" w:styleId="m-Titre4">
    <w:name w:val="m-Titre4"/>
    <w:basedOn w:val="Standard"/>
    <w:next w:val="m-TexteCourant"/>
    <w:pPr>
      <w:numPr>
        <w:ilvl w:val="3"/>
        <w:numId w:val="1"/>
      </w:numPr>
      <w:spacing w:before="320" w:after="240"/>
      <w:ind w:left="851"/>
      <w:outlineLvl w:val="3"/>
    </w:pPr>
    <w:rPr>
      <w:b/>
      <w:i/>
      <w:sz w:val="22"/>
    </w:rPr>
  </w:style>
  <w:style w:type="paragraph" w:customStyle="1" w:styleId="m-Titre5">
    <w:name w:val="m-Titre5"/>
    <w:basedOn w:val="m-Titre4"/>
    <w:next w:val="m-TexteCourant"/>
    <w:pPr>
      <w:numPr>
        <w:ilvl w:val="0"/>
        <w:numId w:val="0"/>
      </w:numPr>
    </w:pPr>
    <w:rPr>
      <w:color w:val="666666"/>
    </w:rPr>
  </w:style>
  <w:style w:type="paragraph" w:customStyle="1" w:styleId="m-TexteCourantGras">
    <w:name w:val="m-TexteCourantGras"/>
    <w:basedOn w:val="Standard"/>
    <w:pPr>
      <w:widowControl/>
      <w:suppressAutoHyphens w:val="0"/>
      <w:autoSpaceDE w:val="0"/>
      <w:spacing w:line="260" w:lineRule="exact"/>
      <w:ind w:left="851"/>
      <w:jc w:val="both"/>
    </w:pPr>
    <w:rPr>
      <w:b/>
      <w:bCs/>
      <w:szCs w:val="18"/>
    </w:rPr>
  </w:style>
  <w:style w:type="paragraph" w:customStyle="1" w:styleId="m-TexteCourant">
    <w:name w:val="m-TexteCourant"/>
    <w:basedOn w:val="Standard"/>
    <w:pPr>
      <w:widowControl/>
      <w:suppressAutoHyphens w:val="0"/>
      <w:autoSpaceDE w:val="0"/>
      <w:spacing w:line="260" w:lineRule="exact"/>
      <w:ind w:left="851"/>
      <w:jc w:val="both"/>
    </w:pPr>
    <w:rPr>
      <w:szCs w:val="18"/>
    </w:rPr>
  </w:style>
  <w:style w:type="paragraph" w:customStyle="1" w:styleId="m-Sommaire">
    <w:name w:val="m-Sommaire"/>
    <w:basedOn w:val="Standard"/>
    <w:rPr>
      <w:b/>
      <w:i/>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ContentsHeading">
    <w:name w:val="Contents Heading"/>
    <w:basedOn w:val="Heading"/>
    <w:pPr>
      <w:suppressLineNumbers/>
    </w:pPr>
    <w:rPr>
      <w:b/>
      <w:bCs/>
      <w:sz w:val="40"/>
      <w:szCs w:val="32"/>
    </w:rPr>
  </w:style>
  <w:style w:type="paragraph" w:customStyle="1" w:styleId="m-listePuce">
    <w:name w:val="m-listePuce"/>
    <w:basedOn w:val="Standard"/>
    <w:pPr>
      <w:numPr>
        <w:numId w:val="3"/>
      </w:numPr>
      <w:spacing w:after="261"/>
      <w:jc w:val="both"/>
    </w:pPr>
  </w:style>
  <w:style w:type="paragraph" w:customStyle="1" w:styleId="m-listeNumerique">
    <w:name w:val="m-listeNumerique"/>
    <w:basedOn w:val="Standard"/>
    <w:pPr>
      <w:numPr>
        <w:numId w:val="2"/>
      </w:numPr>
      <w:spacing w:after="261"/>
      <w:jc w:val="both"/>
    </w:pPr>
  </w:style>
  <w:style w:type="paragraph" w:customStyle="1" w:styleId="cellule">
    <w:name w:val="cellule"/>
    <w:basedOn w:val="Standard"/>
    <w:pPr>
      <w:spacing w:after="60"/>
    </w:pPr>
  </w:style>
  <w:style w:type="paragraph" w:customStyle="1" w:styleId="m-service">
    <w:name w:val="m-service"/>
    <w:basedOn w:val="Standard"/>
    <w:pPr>
      <w:ind w:left="283"/>
    </w:pPr>
    <w:rPr>
      <w:color w:val="FFFFFF"/>
      <w:sz w:val="20"/>
    </w:rPr>
  </w:style>
  <w:style w:type="paragraph" w:customStyle="1" w:styleId="m-sitewebpagefin">
    <w:name w:val="m-sitewebpagefin"/>
    <w:basedOn w:val="m-SiteWeb"/>
    <w:pPr>
      <w:shd w:val="clear" w:color="auto" w:fill="66C530"/>
      <w:spacing w:before="0" w:after="0"/>
      <w:jc w:val="left"/>
    </w:pPr>
  </w:style>
  <w:style w:type="paragraph" w:customStyle="1" w:styleId="madressefin">
    <w:name w:val="m_adresse_fin"/>
    <w:basedOn w:val="m-TexteCourant"/>
    <w:pPr>
      <w:spacing w:line="240" w:lineRule="auto"/>
      <w:ind w:left="0"/>
      <w:jc w:val="left"/>
    </w:pPr>
    <w:rPr>
      <w:b/>
      <w:sz w:val="14"/>
    </w:rPr>
  </w:style>
  <w:style w:type="paragraph" w:customStyle="1" w:styleId="mAdresseMinistere">
    <w:name w:val="m_Adresse_Ministere"/>
    <w:basedOn w:val="m-AdresseWeb"/>
    <w:rPr>
      <w:sz w:val="19"/>
    </w:rPr>
  </w:style>
  <w:style w:type="paragraph" w:customStyle="1" w:styleId="Headinguser">
    <w:name w:val="Heading (user)"/>
    <w:basedOn w:val="Standard"/>
    <w:next w:val="Textbody"/>
    <w:pPr>
      <w:keepNext/>
      <w:spacing w:before="240" w:after="120"/>
    </w:pPr>
    <w:rPr>
      <w:rFonts w:ascii="Times New Roman" w:eastAsia="Arial Unicode MS" w:hAnsi="Times New Roman" w:cs="Tahoma"/>
      <w:sz w:val="28"/>
      <w:szCs w:val="28"/>
    </w:rPr>
  </w:style>
  <w:style w:type="paragraph" w:customStyle="1" w:styleId="Objetavecflche">
    <w:name w:val="Objet avec flèche"/>
    <w:basedOn w:val="Standard"/>
  </w:style>
  <w:style w:type="paragraph" w:customStyle="1" w:styleId="Objetavecombre">
    <w:name w:val="Objet avec ombre"/>
    <w:basedOn w:val="Standard"/>
  </w:style>
  <w:style w:type="paragraph" w:customStyle="1" w:styleId="Objetsansremplissage">
    <w:name w:val="Objet sans remplissage"/>
    <w:basedOn w:val="Standard"/>
  </w:style>
  <w:style w:type="paragraph" w:customStyle="1" w:styleId="Text">
    <w:name w:val="Text"/>
    <w:basedOn w:val="Lgende"/>
  </w:style>
  <w:style w:type="paragraph" w:customStyle="1" w:styleId="Corpsdetextejustifi">
    <w:name w:val="Corps de texte justifié"/>
    <w:basedOn w:val="Standard"/>
  </w:style>
  <w:style w:type="paragraph" w:customStyle="1" w:styleId="Firstlineindent">
    <w:name w:val="First line indent"/>
    <w:basedOn w:val="Textbody"/>
    <w:pPr>
      <w:ind w:firstLine="283"/>
    </w:pPr>
  </w:style>
  <w:style w:type="paragraph" w:customStyle="1" w:styleId="Titre30">
    <w:name w:val="Titre3"/>
    <w:basedOn w:val="Standard"/>
  </w:style>
  <w:style w:type="paragraph" w:customStyle="1" w:styleId="Titre4">
    <w:name w:val="Titre4"/>
    <w:basedOn w:val="Standard"/>
    <w:pPr>
      <w:jc w:val="center"/>
    </w:pPr>
  </w:style>
  <w:style w:type="paragraph" w:customStyle="1" w:styleId="Titre5">
    <w:name w:val="Titre5"/>
    <w:basedOn w:val="Standard"/>
    <w:pPr>
      <w:spacing w:before="57" w:after="57"/>
      <w:ind w:right="113"/>
      <w:jc w:val="center"/>
    </w:pPr>
  </w:style>
  <w:style w:type="paragraph" w:customStyle="1" w:styleId="Titre10">
    <w:name w:val="Titre1"/>
    <w:basedOn w:val="Standard"/>
    <w:pPr>
      <w:spacing w:before="238" w:after="119"/>
    </w:pPr>
  </w:style>
  <w:style w:type="paragraph" w:customStyle="1" w:styleId="Titre20">
    <w:name w:val="Titre2"/>
    <w:basedOn w:val="Standard"/>
    <w:pPr>
      <w:spacing w:before="238" w:after="119"/>
    </w:pPr>
  </w:style>
  <w:style w:type="paragraph" w:customStyle="1" w:styleId="Lignedecote">
    <w:name w:val="Ligne de cote"/>
    <w:basedOn w:val="Standard"/>
  </w:style>
  <w:style w:type="paragraph" w:customStyle="1" w:styleId="StandardLTGliederung1">
    <w:name w:val="Standard~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SimSun" w:hAnsi="SimSun" w:cs="SimSun"/>
      <w:b/>
      <w:bCs/>
      <w:color w:val="000000"/>
      <w:sz w:val="40"/>
      <w:szCs w:val="40"/>
    </w:rPr>
  </w:style>
  <w:style w:type="paragraph" w:customStyle="1" w:styleId="StandardLTGliederung2">
    <w:name w:val="Standard~LT~Gliederung 2"/>
    <w:basedOn w:val="Standard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StandardLTGliederung3">
    <w:name w:val="Standard~LT~Gliederung 3"/>
    <w:basedOn w:val="Standard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StandardLTGliederung4">
    <w:name w:val="Standard~LT~Gliederung 4"/>
    <w:basedOn w:val="Standard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StandardLTGliederung5">
    <w:name w:val="Standard~LT~Gliederung 5"/>
    <w:basedOn w:val="Standard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b/>
      <w:bCs/>
      <w:color w:val="4C4C4C"/>
      <w:sz w:val="100"/>
      <w:szCs w:val="100"/>
    </w:rPr>
  </w:style>
  <w:style w:type="paragraph" w:customStyle="1" w:styleId="StandardLTUntertitel">
    <w:name w:val="Standard~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StandardLTNotizen">
    <w:name w:val="Standard~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StandardLTHintergrundobjekte">
    <w:name w:val="Standard~LT~Hintergrundobjekt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color w:val="000000"/>
      <w:sz w:val="36"/>
      <w:szCs w:val="36"/>
    </w:rPr>
  </w:style>
  <w:style w:type="paragraph" w:customStyle="1" w:styleId="StandardLTHintergrund">
    <w:name w:val="Standard~LT~Hintergrund"/>
    <w:pPr>
      <w:autoSpaceDE w:val="0"/>
      <w:jc w:val="center"/>
    </w:pPr>
  </w:style>
  <w:style w:type="paragraph" w:customStyle="1" w:styleId="default">
    <w:name w:val="default"/>
    <w:pPr>
      <w:autoSpaceDE w:val="0"/>
      <w:spacing w:line="200" w:lineRule="atLeast"/>
    </w:pPr>
    <w:rPr>
      <w:rFonts w:ascii="Mangal" w:eastAsia="Mangal" w:hAnsi="Mangal"/>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re">
    <w:name w:val="WW-Titr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styleId="Sous-titre">
    <w:name w:val="Subtitle"/>
    <w:basedOn w:val="Heading"/>
    <w:next w:val="Textbody"/>
    <w:pPr>
      <w:jc w:val="center"/>
    </w:pPr>
    <w:rPr>
      <w:i/>
      <w:iCs/>
    </w:rPr>
  </w:style>
  <w:style w:type="paragraph" w:customStyle="1" w:styleId="Objetsdarrire-plan">
    <w:name w:val="Objets d'arrière-plan"/>
    <w:pPr>
      <w:autoSpaceDE w:val="0"/>
    </w:pPr>
  </w:style>
  <w:style w:type="paragraph" w:customStyle="1" w:styleId="Arrire-plan">
    <w:name w:val="Arrière-plan"/>
    <w:pPr>
      <w:autoSpaceDE w:val="0"/>
      <w:jc w:val="center"/>
    </w:pPr>
  </w:style>
  <w:style w:type="paragraph" w:customStyle="1" w:styleId="Notes">
    <w:name w:val="Notes"/>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Plan1">
    <w:name w:val="Plan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Plan2">
    <w:name w:val="Plan 2"/>
    <w:basedOn w:val="Plan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Plan3">
    <w:name w:val="Plan 3"/>
    <w:basedOn w:val="Plan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Plan4">
    <w:name w:val="Plan 4"/>
    <w:basedOn w:val="Plan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Plan5">
    <w:name w:val="Plan 5"/>
    <w:basedOn w:val="Plan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Titre1LTGliederung1">
    <w:name w:val="Titre1~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Titre1LTGliederung2">
    <w:name w:val="Titre1~LT~Gliederung 2"/>
    <w:basedOn w:val="Titre1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Titre1LTGliederung3">
    <w:name w:val="Titre1~LT~Gliederung 3"/>
    <w:basedOn w:val="Titre1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Titre1LTGliederung4">
    <w:name w:val="Titre1~LT~Gliederung 4"/>
    <w:basedOn w:val="Titre1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Titre1LTGliederung5">
    <w:name w:val="Titre1~LT~Gliederung 5"/>
    <w:basedOn w:val="Titre1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1LTGliederung6">
    <w:name w:val="Titre1~LT~Gliederung 6"/>
    <w:basedOn w:val="Titre1LTGliederung5"/>
  </w:style>
  <w:style w:type="paragraph" w:customStyle="1" w:styleId="Titre1LTGliederung7">
    <w:name w:val="Titre1~LT~Gliederung 7"/>
    <w:basedOn w:val="Titre1LTGliederung6"/>
  </w:style>
  <w:style w:type="paragraph" w:customStyle="1" w:styleId="Titre1LTGliederung8">
    <w:name w:val="Titre1~LT~Gliederung 8"/>
    <w:basedOn w:val="Titre1LTGliederung7"/>
  </w:style>
  <w:style w:type="paragraph" w:customStyle="1" w:styleId="Titre1LTGliederung9">
    <w:name w:val="Titre1~LT~Gliederung 9"/>
    <w:basedOn w:val="Titre1LTGliederung8"/>
  </w:style>
  <w:style w:type="paragraph" w:customStyle="1" w:styleId="Titre1LTTitel">
    <w:name w:val="Titre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customStyle="1" w:styleId="Titre1LTUntertitel">
    <w:name w:val="Titre1~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Lucida Sans Unicode" w:eastAsia="Lucida Sans Unicode" w:hAnsi="Lucida Sans Unicode" w:cs="Lucida Sans Unicode"/>
      <w:color w:val="000000"/>
      <w:sz w:val="64"/>
      <w:szCs w:val="64"/>
    </w:rPr>
  </w:style>
  <w:style w:type="paragraph" w:customStyle="1" w:styleId="Titre1LTNotizen">
    <w:name w:val="Titre1~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1LTHintergrundobjekte">
    <w:name w:val="Titre1~LT~Hintergrundobjekte"/>
    <w:pPr>
      <w:autoSpaceDE w:val="0"/>
    </w:pPr>
  </w:style>
  <w:style w:type="paragraph" w:customStyle="1" w:styleId="Titre1LTHintergrund">
    <w:name w:val="Titre1~LT~Hintergrund"/>
    <w:pPr>
      <w:autoSpaceDE w:val="0"/>
      <w:jc w:val="center"/>
    </w:pPr>
  </w:style>
  <w:style w:type="paragraph" w:customStyle="1" w:styleId="Titre2LTGliederung1">
    <w:name w:val="Titre2~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2" w:line="220" w:lineRule="auto"/>
      <w:ind w:left="540" w:hanging="540"/>
      <w:jc w:val="center"/>
    </w:pPr>
    <w:rPr>
      <w:rFonts w:ascii="SimSun" w:hAnsi="SimSun" w:cs="SimSun"/>
      <w:b/>
      <w:bCs/>
      <w:color w:val="000000"/>
      <w:sz w:val="40"/>
      <w:szCs w:val="40"/>
    </w:rPr>
  </w:style>
  <w:style w:type="paragraph" w:customStyle="1" w:styleId="Titre2LTGliederung2">
    <w:name w:val="Titre2~LT~Gliederung 2"/>
    <w:basedOn w:val="Titre2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Titre2LTGliederung3">
    <w:name w:val="Titre2~LT~Gliederung 3"/>
    <w:basedOn w:val="Titre2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Titre2LTGliederung4">
    <w:name w:val="Titre2~LT~Gliederung 4"/>
    <w:basedOn w:val="Titre2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Titre2LTGliederung5">
    <w:name w:val="Titre2~LT~Gliederung 5"/>
    <w:basedOn w:val="Titre2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2LTGliederung6">
    <w:name w:val="Titre2~LT~Gliederung 6"/>
    <w:basedOn w:val="Titre2LTGliederung5"/>
  </w:style>
  <w:style w:type="paragraph" w:customStyle="1" w:styleId="Titre2LTGliederung7">
    <w:name w:val="Titre2~LT~Gliederung 7"/>
    <w:basedOn w:val="Titre2LTGliederung6"/>
  </w:style>
  <w:style w:type="paragraph" w:customStyle="1" w:styleId="Titre2LTGliederung8">
    <w:name w:val="Titre2~LT~Gliederung 8"/>
    <w:basedOn w:val="Titre2LTGliederung7"/>
  </w:style>
  <w:style w:type="paragraph" w:customStyle="1" w:styleId="Titre2LTGliederung9">
    <w:name w:val="Titre2~LT~Gliederung 9"/>
    <w:basedOn w:val="Titre2LTGliederung8"/>
  </w:style>
  <w:style w:type="paragraph" w:customStyle="1" w:styleId="Titre2LTTitel">
    <w:name w:val="Titre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SimSun" w:hAnsi="SimSun" w:cs="SimSun"/>
      <w:color w:val="000000"/>
      <w:sz w:val="88"/>
      <w:szCs w:val="88"/>
    </w:rPr>
  </w:style>
  <w:style w:type="paragraph" w:customStyle="1" w:styleId="Titre2LTUntertitel">
    <w:name w:val="Titre2~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Titre2LTNotizen">
    <w:name w:val="Titre2~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2LTHintergrundobjekte">
    <w:name w:val="Titre2~LT~Hintergrundobjekte"/>
    <w:pPr>
      <w:autoSpaceDE w:val="0"/>
    </w:pPr>
  </w:style>
  <w:style w:type="paragraph" w:customStyle="1" w:styleId="Titre2LTHintergrund">
    <w:name w:val="Titre2~LT~Hintergrund"/>
    <w:pPr>
      <w:autoSpaceDE w:val="0"/>
      <w:jc w:val="center"/>
    </w:pPr>
  </w:style>
  <w:style w:type="paragraph" w:styleId="NormalWeb">
    <w:name w:val="Normal (Web)"/>
    <w:basedOn w:val="Standard"/>
    <w:pPr>
      <w:spacing w:before="280" w:after="119"/>
    </w:pPr>
    <w:rPr>
      <w:rFonts w:ascii="Arial Unicode MS" w:eastAsia="Arial Unicode MS" w:hAnsi="Arial Unicode MS" w:cs="Arial Unicode MS"/>
    </w:rPr>
  </w:style>
  <w:style w:type="paragraph" w:styleId="Paragraphedeliste">
    <w:name w:val="List Paragraph"/>
    <w:basedOn w:val="Standard"/>
    <w:pPr>
      <w:ind w:left="708"/>
    </w:pPr>
  </w:style>
  <w:style w:type="paragraph" w:styleId="Corpsdetexte2">
    <w:name w:val="Body Text 2"/>
    <w:basedOn w:val="Standard"/>
    <w:pPr>
      <w:spacing w:after="120" w:line="480" w:lineRule="auto"/>
    </w:pPr>
  </w:style>
  <w:style w:type="paragraph" w:styleId="Corpsdetexte3">
    <w:name w:val="Body Text 3"/>
    <w:basedOn w:val="Standard"/>
    <w:pPr>
      <w:suppressAutoHyphens w:val="0"/>
      <w:jc w:val="center"/>
    </w:pPr>
  </w:style>
  <w:style w:type="paragraph" w:customStyle="1" w:styleId="Corpsdetexte21">
    <w:name w:val="Corps de texte 21"/>
    <w:basedOn w:val="Standard"/>
    <w:pPr>
      <w:jc w:val="both"/>
    </w:pPr>
  </w:style>
  <w:style w:type="paragraph" w:customStyle="1" w:styleId="Footnote">
    <w:name w:val="Footnote"/>
    <w:basedOn w:val="Standard"/>
    <w:pPr>
      <w:suppressLineNumbers/>
      <w:ind w:left="283" w:hanging="283"/>
    </w:pPr>
    <w:rPr>
      <w:sz w:val="20"/>
    </w:rPr>
  </w:style>
  <w:style w:type="paragraph" w:customStyle="1" w:styleId="Table">
    <w:name w:val="Table"/>
    <w:basedOn w:val="Lgende"/>
  </w:style>
  <w:style w:type="paragraph" w:styleId="Titre">
    <w:name w:val="Title"/>
    <w:basedOn w:val="Heading"/>
    <w:next w:val="Textbody"/>
    <w:pPr>
      <w:jc w:val="center"/>
    </w:pPr>
    <w:rPr>
      <w:b/>
      <w:bCs/>
      <w:sz w:val="36"/>
      <w:szCs w:val="36"/>
    </w:rPr>
  </w:style>
  <w:style w:type="paragraph" w:customStyle="1" w:styleId="Quotations">
    <w:name w:val="Quotations"/>
    <w:basedOn w:val="Standard"/>
    <w:pPr>
      <w:spacing w:after="283"/>
      <w:ind w:left="567" w:right="567"/>
    </w:pPr>
  </w:style>
  <w:style w:type="paragraph" w:customStyle="1" w:styleId="Objetsansremplissageetsansligne">
    <w:name w:val="Objet sans remplissage et sans ligne"/>
    <w:pPr>
      <w:widowControl/>
    </w:pPr>
    <w:rPr>
      <w:rFonts w:ascii="Times New Roman" w:eastAsia="Tahoma" w:hAnsi="Times New Roman" w:cs="Aria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3z0">
    <w:name w:val="WW8Num3z0"/>
    <w:rPr>
      <w:rFonts w:ascii="Times New Roman" w:hAnsi="Times New Roman" w:cs="Times New Roman"/>
      <w:sz w:val="20"/>
    </w:rPr>
  </w:style>
  <w:style w:type="character" w:customStyle="1" w:styleId="WW8Num4z0">
    <w:name w:val="WW8Num4z0"/>
    <w:rPr>
      <w:rFonts w:ascii="Symbol" w:hAnsi="Symbol" w:cs="Symbol"/>
    </w:rPr>
  </w:style>
  <w:style w:type="character" w:customStyle="1" w:styleId="WW8Num20z0">
    <w:name w:val="WW8Num20z0"/>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Times New Roman"/>
    </w:rPr>
  </w:style>
  <w:style w:type="character" w:customStyle="1" w:styleId="WW8Num25z3">
    <w:name w:val="WW8Num25z3"/>
    <w:rPr>
      <w:rFonts w:ascii="Symbol" w:hAnsi="Symbol" w:cs="Symbol"/>
    </w:rPr>
  </w:style>
  <w:style w:type="character" w:styleId="Appelnotedebasdep">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numbering" w:customStyle="1" w:styleId="Numbering1">
    <w:name w:val="Numbering 1"/>
    <w:basedOn w:val="Aucuneliste"/>
    <w:pPr>
      <w:numPr>
        <w:numId w:val="2"/>
      </w:numPr>
    </w:pPr>
  </w:style>
  <w:style w:type="numbering" w:customStyle="1" w:styleId="List1">
    <w:name w:val="List 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0">
    <w:name w:val="WW8Num20"/>
    <w:basedOn w:val="Aucuneliste"/>
    <w:pPr>
      <w:numPr>
        <w:numId w:val="6"/>
      </w:numPr>
    </w:pPr>
  </w:style>
  <w:style w:type="numbering" w:customStyle="1" w:styleId="WW8Num25">
    <w:name w:val="WW8Num25"/>
    <w:basedOn w:val="Aucuneliste"/>
    <w:pPr>
      <w:numPr>
        <w:numId w:val="7"/>
      </w:numPr>
    </w:pPr>
  </w:style>
  <w:style w:type="character" w:customStyle="1" w:styleId="WW8Num1z1">
    <w:name w:val="WW8Num1z1"/>
    <w:rsid w:val="00AE284F"/>
  </w:style>
  <w:style w:type="character" w:styleId="Lienhypertexte">
    <w:name w:val="Hyperlink"/>
    <w:basedOn w:val="Policepardfaut"/>
    <w:rsid w:val="00AE284F"/>
  </w:style>
  <w:style w:type="paragraph" w:customStyle="1" w:styleId="Contenudetableau">
    <w:name w:val="Contenu de tableau"/>
    <w:basedOn w:val="Normal"/>
    <w:rsid w:val="00AE284F"/>
    <w:pPr>
      <w:suppressLineNumbers/>
      <w:autoSpaceDN/>
      <w:spacing w:line="100" w:lineRule="atLeast"/>
    </w:pPr>
    <w:rPr>
      <w:rFonts w:ascii="Times New Roman" w:eastAsia="Times New Roman" w:hAnsi="Times New Roman" w:cs="Times New Roman"/>
      <w:kern w:val="0"/>
      <w:sz w:val="20"/>
      <w:szCs w:val="20"/>
      <w:lang w:eastAsia="fr-FR" w:bidi="ar-SA"/>
    </w:rPr>
  </w:style>
  <w:style w:type="character" w:styleId="Emphaseintense">
    <w:name w:val="Intense Emphasis"/>
    <w:basedOn w:val="Policepardfaut"/>
    <w:uiPriority w:val="21"/>
    <w:qFormat/>
    <w:rsid w:val="001257CA"/>
    <w:rPr>
      <w:b w:val="0"/>
      <w:bCs/>
      <w:i/>
      <w:iCs/>
      <w:color w:val="4F81BD" w:themeColor="accent1"/>
      <w:sz w:val="20"/>
    </w:rPr>
  </w:style>
  <w:style w:type="character" w:styleId="lev">
    <w:name w:val="Strong"/>
    <w:basedOn w:val="Policepardfaut"/>
    <w:uiPriority w:val="22"/>
    <w:qFormat/>
    <w:rsid w:val="00065829"/>
    <w:rPr>
      <w:b/>
      <w:bCs/>
    </w:rPr>
  </w:style>
  <w:style w:type="paragraph" w:styleId="Corpsdetexte">
    <w:name w:val="Body Text"/>
    <w:basedOn w:val="Normal"/>
    <w:link w:val="CorpsdetexteCar"/>
    <w:uiPriority w:val="99"/>
    <w:unhideWhenUsed/>
    <w:rsid w:val="0035538F"/>
    <w:pPr>
      <w:spacing w:after="120"/>
    </w:pPr>
    <w:rPr>
      <w:szCs w:val="21"/>
    </w:rPr>
  </w:style>
  <w:style w:type="character" w:customStyle="1" w:styleId="CorpsdetexteCar">
    <w:name w:val="Corps de texte Car"/>
    <w:basedOn w:val="Policepardfaut"/>
    <w:link w:val="Corpsdetexte"/>
    <w:uiPriority w:val="99"/>
    <w:rsid w:val="0035538F"/>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4582">
      <w:bodyDiv w:val="1"/>
      <w:marLeft w:val="0"/>
      <w:marRight w:val="0"/>
      <w:marTop w:val="0"/>
      <w:marBottom w:val="0"/>
      <w:divBdr>
        <w:top w:val="none" w:sz="0" w:space="0" w:color="auto"/>
        <w:left w:val="none" w:sz="0" w:space="0" w:color="auto"/>
        <w:bottom w:val="none" w:sz="0" w:space="0" w:color="auto"/>
        <w:right w:val="none" w:sz="0" w:space="0" w:color="auto"/>
      </w:divBdr>
      <w:divsChild>
        <w:div w:id="715010746">
          <w:marLeft w:val="274"/>
          <w:marRight w:val="0"/>
          <w:marTop w:val="0"/>
          <w:marBottom w:val="0"/>
          <w:divBdr>
            <w:top w:val="none" w:sz="0" w:space="0" w:color="auto"/>
            <w:left w:val="none" w:sz="0" w:space="0" w:color="auto"/>
            <w:bottom w:val="none" w:sz="0" w:space="0" w:color="auto"/>
            <w:right w:val="none" w:sz="0" w:space="0" w:color="auto"/>
          </w:divBdr>
        </w:div>
        <w:div w:id="1301110352">
          <w:marLeft w:val="274"/>
          <w:marRight w:val="0"/>
          <w:marTop w:val="0"/>
          <w:marBottom w:val="0"/>
          <w:divBdr>
            <w:top w:val="none" w:sz="0" w:space="0" w:color="auto"/>
            <w:left w:val="none" w:sz="0" w:space="0" w:color="auto"/>
            <w:bottom w:val="none" w:sz="0" w:space="0" w:color="auto"/>
            <w:right w:val="none" w:sz="0" w:space="0" w:color="auto"/>
          </w:divBdr>
        </w:div>
        <w:div w:id="765227928">
          <w:marLeft w:val="274"/>
          <w:marRight w:val="0"/>
          <w:marTop w:val="0"/>
          <w:marBottom w:val="0"/>
          <w:divBdr>
            <w:top w:val="none" w:sz="0" w:space="0" w:color="auto"/>
            <w:left w:val="none" w:sz="0" w:space="0" w:color="auto"/>
            <w:bottom w:val="none" w:sz="0" w:space="0" w:color="auto"/>
            <w:right w:val="none" w:sz="0" w:space="0" w:color="auto"/>
          </w:divBdr>
        </w:div>
        <w:div w:id="1902521878">
          <w:marLeft w:val="274"/>
          <w:marRight w:val="0"/>
          <w:marTop w:val="0"/>
          <w:marBottom w:val="0"/>
          <w:divBdr>
            <w:top w:val="none" w:sz="0" w:space="0" w:color="auto"/>
            <w:left w:val="none" w:sz="0" w:space="0" w:color="auto"/>
            <w:bottom w:val="none" w:sz="0" w:space="0" w:color="auto"/>
            <w:right w:val="none" w:sz="0" w:space="0" w:color="auto"/>
          </w:divBdr>
        </w:div>
      </w:divsChild>
    </w:div>
    <w:div w:id="605501216">
      <w:bodyDiv w:val="1"/>
      <w:marLeft w:val="0"/>
      <w:marRight w:val="0"/>
      <w:marTop w:val="0"/>
      <w:marBottom w:val="0"/>
      <w:divBdr>
        <w:top w:val="none" w:sz="0" w:space="0" w:color="auto"/>
        <w:left w:val="none" w:sz="0" w:space="0" w:color="auto"/>
        <w:bottom w:val="none" w:sz="0" w:space="0" w:color="auto"/>
        <w:right w:val="none" w:sz="0" w:space="0" w:color="auto"/>
      </w:divBdr>
    </w:div>
    <w:div w:id="1022784603">
      <w:bodyDiv w:val="1"/>
      <w:marLeft w:val="0"/>
      <w:marRight w:val="0"/>
      <w:marTop w:val="0"/>
      <w:marBottom w:val="0"/>
      <w:divBdr>
        <w:top w:val="none" w:sz="0" w:space="0" w:color="auto"/>
        <w:left w:val="none" w:sz="0" w:space="0" w:color="auto"/>
        <w:bottom w:val="none" w:sz="0" w:space="0" w:color="auto"/>
        <w:right w:val="none" w:sz="0" w:space="0" w:color="auto"/>
      </w:divBdr>
    </w:div>
    <w:div w:id="2050718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laire.pourchet@grandchambery.fr" TargetMode="External"/><Relationship Id="rId13" Type="http://schemas.openxmlformats.org/officeDocument/2006/relationships/hyperlink" Target="http://www.gesteau.eaufrance.fr/" TargetMode="External"/><Relationship Id="rId18" Type="http://schemas.openxmlformats.org/officeDocument/2006/relationships/hyperlink" Target="http://inpn.mnhn.fr/site/natura2000/listeSites" TargetMode="External"/><Relationship Id="rId26" Type="http://schemas.openxmlformats.org/officeDocument/2006/relationships/hyperlink" Target="http://www.eau-adour-garonne.fr/fr/index.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carto.datara.gouv.fr/1/dreal_nature_paysage_r82.map" TargetMode="External"/><Relationship Id="rId34" Type="http://schemas.openxmlformats.org/officeDocument/2006/relationships/hyperlink" Target="http://basol.developpement-durable.gouv.fr/recherche.php" TargetMode="External"/><Relationship Id="rId7" Type="http://schemas.openxmlformats.org/officeDocument/2006/relationships/endnotes" Target="endnotes.xml"/><Relationship Id="rId12" Type="http://schemas.openxmlformats.org/officeDocument/2006/relationships/hyperlink" Target="http://carto.observatoire-des-territoires.gouv.fr/" TargetMode="External"/><Relationship Id="rId17" Type="http://schemas.openxmlformats.org/officeDocument/2006/relationships/hyperlink" Target="http://www.insee.fr/fr/methodes/nomenclatures/cog/default.aspFiche%20insee" TargetMode="External"/><Relationship Id="rId25" Type="http://schemas.openxmlformats.org/officeDocument/2006/relationships/hyperlink" Target="https://agence.eau-loire-bretagne.fr/home.html" TargetMode="External"/><Relationship Id="rId33" Type="http://schemas.openxmlformats.org/officeDocument/2006/relationships/hyperlink" Target="http://assainissement.developpement-durable.gouv.fr/"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insee.fr/fr/methodes/nomenclatures/cog/default.asp" TargetMode="External"/><Relationship Id="rId20" Type="http://schemas.openxmlformats.org/officeDocument/2006/relationships/hyperlink" Target="http://inpn.mnhn.fr/site/natura2000/listeSites" TargetMode="External"/><Relationship Id="rId29" Type="http://schemas.openxmlformats.org/officeDocument/2006/relationships/hyperlink" Target="http://auvergne.ecologie.gouv.fr/PAC/Default.as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bservatoire-des-territoires.gouv.fr/observatoire-des-territoires/fr/liste-des-communes-class-es-en-loi-littoral" TargetMode="External"/><Relationship Id="rId24" Type="http://schemas.openxmlformats.org/officeDocument/2006/relationships/hyperlink" Target="https://www.eaurmc.fr/" TargetMode="External"/><Relationship Id="rId32" Type="http://schemas.openxmlformats.org/officeDocument/2006/relationships/hyperlink" Target="http://atlas.patrimoines.culture.fr/atlas/trunk/"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esteau.eaufrance.fr/" TargetMode="External"/><Relationship Id="rId23" Type="http://schemas.openxmlformats.org/officeDocument/2006/relationships/hyperlink" Target="http://carto.datara.gouv.fr/1/dreal_nature_paysage_r82.map" TargetMode="External"/><Relationship Id="rId28" Type="http://schemas.openxmlformats.org/officeDocument/2006/relationships/hyperlink" Target="http://carto.datara.gouv.fr/1/dreal_nature_paysage_r82.map" TargetMode="External"/><Relationship Id="rId36" Type="http://schemas.openxmlformats.org/officeDocument/2006/relationships/hyperlink" Target="mailto:claire.pourchet@grandchambery.fr" TargetMode="External"/><Relationship Id="rId10" Type="http://schemas.openxmlformats.org/officeDocument/2006/relationships/hyperlink" Target="http://carto.observatoire-des-territoires.gouv.fr/" TargetMode="External"/><Relationship Id="rId19" Type="http://schemas.openxmlformats.org/officeDocument/2006/relationships/hyperlink" Target="http://inpn.mnhn.fr/site/natura2000/listeSites" TargetMode="External"/><Relationship Id="rId31" Type="http://schemas.openxmlformats.org/officeDocument/2006/relationships/hyperlink" Target="http://auvergne.ecologie.gouv.fr/PAC/Default.asp" TargetMode="External"/><Relationship Id="rId4" Type="http://schemas.openxmlformats.org/officeDocument/2006/relationships/settings" Target="settings.xml"/><Relationship Id="rId9" Type="http://schemas.openxmlformats.org/officeDocument/2006/relationships/hyperlink" Target="http://carto.observatoire-des-territoires.gouv.fr/" TargetMode="External"/><Relationship Id="rId14" Type="http://schemas.openxmlformats.org/officeDocument/2006/relationships/hyperlink" Target="http://www.gesteau.eaufrance.fr/" TargetMode="External"/><Relationship Id="rId22" Type="http://schemas.openxmlformats.org/officeDocument/2006/relationships/hyperlink" Target="http://carto.datara.gouv.fr/1/dreal_nature_paysage_r82.map" TargetMode="External"/><Relationship Id="rId27" Type="http://schemas.openxmlformats.org/officeDocument/2006/relationships/hyperlink" Target="http://carto.datara.gouv.fr/1/dreal_nature_paysage_r82.map" TargetMode="External"/><Relationship Id="rId30" Type="http://schemas.openxmlformats.org/officeDocument/2006/relationships/hyperlink" Target="http://carto.datara.gouv.fr/1/dreal_nature_paysage_r82.map" TargetMode="External"/><Relationship Id="rId35" Type="http://schemas.openxmlformats.org/officeDocument/2006/relationships/hyperlink" Target="http://basias.brgm.fr/donnees_liste.asp?DPT=63&amp;car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80E4BFED</Template>
  <TotalTime>1148</TotalTime>
  <Pages>11</Pages>
  <Words>4410</Words>
  <Characters>24258</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DREAL_rapport_Developpement_durable_sans_visuel</vt:lpstr>
    </vt:vector>
  </TitlesOfParts>
  <Company>Chambéry</Company>
  <LinksUpToDate>false</LinksUpToDate>
  <CharactersWithSpaces>28611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DREAL_rapport_Developpement_durable_sans_visuel</dc:title>
  <dc:creator>Claire Pourchet</dc:creator>
  <dc:description>décembre 2010 - version 3.30</dc:description>
  <cp:lastModifiedBy>Claire Pourchet</cp:lastModifiedBy>
  <cp:revision>12</cp:revision>
  <cp:lastPrinted>2018-11-07T15:31:00Z</cp:lastPrinted>
  <dcterms:created xsi:type="dcterms:W3CDTF">2014-10-13T14:13:00Z</dcterms:created>
  <dcterms:modified xsi:type="dcterms:W3CDTF">2018-11-07T15:40:00Z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